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02731864"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89487B">
        <w:rPr>
          <w:rFonts w:ascii="Arial" w:eastAsia="Calibri" w:hAnsi="Arial" w:cs="Arial"/>
          <w:b/>
          <w:bCs/>
          <w:color w:val="000000" w:themeColor="text1"/>
          <w:sz w:val="20"/>
          <w:szCs w:val="20"/>
        </w:rPr>
        <w:t>Príloha č.</w:t>
      </w:r>
      <w:r w:rsidR="0045064F">
        <w:rPr>
          <w:rFonts w:ascii="Arial" w:eastAsia="Calibri" w:hAnsi="Arial" w:cs="Arial"/>
          <w:b/>
          <w:bCs/>
          <w:color w:val="000000" w:themeColor="text1"/>
          <w:sz w:val="20"/>
          <w:szCs w:val="20"/>
        </w:rPr>
        <w:t>7</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7432FEF4" w14:textId="4A1FDC05" w:rsidR="007E7966" w:rsidRPr="002C76A7" w:rsidRDefault="007E7966" w:rsidP="007E7966">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451848"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62C08D0A"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 xml:space="preserve">Špecifický cieľ 2.1.1 – </w:t>
      </w:r>
      <w:r w:rsidR="0045064F" w:rsidRPr="00B440DE">
        <w:rPr>
          <w:rFonts w:ascii="Arial" w:hAnsi="Arial" w:cs="Arial"/>
          <w:b/>
          <w:color w:val="000000" w:themeColor="text1"/>
          <w:sz w:val="24"/>
          <w:szCs w:val="24"/>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2859366E" w:rsidR="0081542F" w:rsidRPr="00152E2E" w:rsidRDefault="0045064F" w:rsidP="0081542F">
      <w:pPr>
        <w:spacing w:after="120" w:line="288" w:lineRule="auto"/>
        <w:jc w:val="both"/>
        <w:outlineLvl w:val="0"/>
        <w:rPr>
          <w:rFonts w:ascii="Arial" w:hAnsi="Arial" w:cs="Arial"/>
          <w:b/>
          <w:color w:val="000000" w:themeColor="text1"/>
          <w:sz w:val="24"/>
          <w:szCs w:val="24"/>
        </w:rPr>
      </w:pPr>
      <w:r>
        <w:rPr>
          <w:rFonts w:ascii="Arial" w:hAnsi="Arial" w:cs="Arial"/>
          <w:b/>
          <w:color w:val="000000" w:themeColor="text1"/>
          <w:sz w:val="24"/>
          <w:szCs w:val="24"/>
        </w:rPr>
        <w:t>C</w:t>
      </w:r>
      <w:r w:rsidR="0081542F" w:rsidRPr="00152E2E">
        <w:rPr>
          <w:rFonts w:ascii="Arial" w:hAnsi="Arial" w:cs="Arial"/>
          <w:b/>
          <w:color w:val="000000" w:themeColor="text1"/>
          <w:sz w:val="24"/>
          <w:szCs w:val="24"/>
        </w:rPr>
        <w:t xml:space="preserve">. </w:t>
      </w:r>
      <w:r w:rsidRPr="00B440DE">
        <w:rPr>
          <w:rFonts w:ascii="Arial" w:hAnsi="Arial" w:cs="Arial"/>
          <w:b/>
          <w:color w:val="000000" w:themeColor="text1"/>
          <w:sz w:val="24"/>
          <w:szCs w:val="24"/>
        </w:rPr>
        <w:t>Projekty zamerané na podporu rozvoja služieb starostlivosti o dieťa do troch rokov veku na komunitnej úrovni</w:t>
      </w:r>
      <w:r w:rsidR="0081542F" w:rsidRPr="00152E2E">
        <w:rPr>
          <w:rFonts w:ascii="Arial" w:hAnsi="Arial" w:cs="Arial"/>
          <w:b/>
          <w:color w:val="000000" w:themeColor="text1"/>
          <w:sz w:val="24"/>
          <w:szCs w:val="24"/>
        </w:rPr>
        <w:t xml:space="preserve">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03E54532" w14:textId="77777777" w:rsidR="0045064F" w:rsidRPr="00E54A81" w:rsidRDefault="0045064F" w:rsidP="0045064F">
            <w:pPr>
              <w:jc w:val="both"/>
              <w:rPr>
                <w:rFonts w:ascii="Arial" w:hAnsi="Arial" w:cs="Arial"/>
                <w:color w:val="000000" w:themeColor="text1"/>
                <w:sz w:val="19"/>
                <w:szCs w:val="19"/>
              </w:rPr>
            </w:pPr>
            <w:r w:rsidRPr="00F93B3F">
              <w:rPr>
                <w:rFonts w:ascii="Arial" w:hAnsi="Arial" w:cs="Arial"/>
                <w:color w:val="000000" w:themeColor="text1"/>
                <w:sz w:val="19"/>
                <w:szCs w:val="19"/>
              </w:rPr>
              <w:t>Posudzuje sa súlad projektu s</w:t>
            </w:r>
            <w:r>
              <w:rPr>
                <w:rFonts w:ascii="Arial" w:hAnsi="Arial" w:cs="Arial"/>
                <w:color w:val="000000" w:themeColor="text1"/>
                <w:sz w:val="19"/>
                <w:szCs w:val="19"/>
              </w:rPr>
              <w:t> </w:t>
            </w:r>
            <w:r w:rsidRPr="00CA5E84">
              <w:rPr>
                <w:rFonts w:ascii="Arial" w:eastAsia="Helvetica" w:hAnsi="Arial" w:cs="Arial"/>
                <w:color w:val="000000" w:themeColor="text1"/>
                <w:sz w:val="19"/>
                <w:szCs w:val="19"/>
              </w:rPr>
              <w:t>intervenčnou</w:t>
            </w:r>
            <w:r>
              <w:rPr>
                <w:rFonts w:ascii="Arial" w:eastAsia="Helvetica" w:hAnsi="Arial" w:cs="Arial"/>
                <w:color w:val="000000" w:themeColor="text1"/>
                <w:sz w:val="19"/>
                <w:szCs w:val="19"/>
              </w:rPr>
              <w:t xml:space="preserve"> </w:t>
            </w:r>
            <w:r w:rsidRPr="00F93B3F">
              <w:rPr>
                <w:rFonts w:ascii="Arial" w:hAnsi="Arial" w:cs="Arial"/>
                <w:color w:val="000000" w:themeColor="text1"/>
                <w:sz w:val="19"/>
                <w:szCs w:val="19"/>
              </w:rPr>
              <w:t xml:space="preserve"> stratégiou IROP, prioritnou osou č. 2 – Ľahší prístup k efektívnym a kvalitnejším verejným službám, </w:t>
            </w:r>
            <w:r>
              <w:rPr>
                <w:rFonts w:ascii="Arial" w:hAnsi="Arial" w:cs="Arial"/>
                <w:color w:val="000000" w:themeColor="text1"/>
                <w:sz w:val="19"/>
                <w:szCs w:val="19"/>
              </w:rPr>
              <w:t>špecifickým cieľom 2.1</w:t>
            </w:r>
            <w:r w:rsidRPr="00F93B3F">
              <w:rPr>
                <w:rFonts w:ascii="Arial" w:hAnsi="Arial" w:cs="Arial"/>
                <w:color w:val="000000" w:themeColor="text1"/>
                <w:sz w:val="19"/>
                <w:szCs w:val="19"/>
              </w:rPr>
              <w:t xml:space="preserve">.1 - </w:t>
            </w:r>
            <w:r w:rsidRPr="005975D9">
              <w:rPr>
                <w:rFonts w:ascii="Arial" w:hAnsi="Arial" w:cs="Arial"/>
                <w:color w:val="000000" w:themeColor="text1"/>
                <w:sz w:val="19"/>
                <w:szCs w:val="19"/>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Pr>
                <w:rFonts w:ascii="Arial" w:hAnsi="Arial" w:cs="Arial"/>
                <w:color w:val="000000" w:themeColor="text1"/>
                <w:sz w:val="19"/>
                <w:szCs w:val="19"/>
              </w:rPr>
              <w:t xml:space="preserve">. </w:t>
            </w:r>
          </w:p>
          <w:p w14:paraId="0D9C3CE0" w14:textId="77777777" w:rsidR="0045064F" w:rsidRDefault="0045064F" w:rsidP="0045064F">
            <w:pPr>
              <w:spacing w:line="256" w:lineRule="auto"/>
              <w:ind w:left="55"/>
              <w:contextualSpacing/>
              <w:jc w:val="both"/>
              <w:rPr>
                <w:rFonts w:ascii="Arial" w:hAnsi="Arial" w:cs="Arial"/>
                <w:color w:val="000000" w:themeColor="text1"/>
                <w:sz w:val="19"/>
                <w:szCs w:val="19"/>
              </w:rPr>
            </w:pPr>
          </w:p>
          <w:p w14:paraId="3DD80935" w14:textId="77777777" w:rsidR="0045064F" w:rsidRDefault="0045064F" w:rsidP="0045064F">
            <w:pPr>
              <w:spacing w:line="256" w:lineRule="auto"/>
              <w:ind w:left="55"/>
              <w:contextualSpacing/>
              <w:jc w:val="both"/>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3E61A0F"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w:t>
            </w:r>
            <w:r w:rsidRPr="00E24D5C">
              <w:rPr>
                <w:rFonts w:ascii="Arial" w:eastAsia="Calibri" w:hAnsi="Arial" w:cs="Arial"/>
                <w:color w:val="000000" w:themeColor="text1"/>
                <w:sz w:val="19"/>
                <w:szCs w:val="19"/>
                <w:lang w:val="sk-SK"/>
              </w:rPr>
              <w:t xml:space="preserve"> špecifickým</w:t>
            </w:r>
            <w:r>
              <w:rPr>
                <w:rFonts w:ascii="Arial" w:eastAsia="Calibri" w:hAnsi="Arial" w:cs="Arial"/>
                <w:color w:val="000000" w:themeColor="text1"/>
                <w:sz w:val="19"/>
                <w:szCs w:val="19"/>
                <w:lang w:val="sk-SK"/>
              </w:rPr>
              <w:t xml:space="preserve"> cieľom</w:t>
            </w:r>
            <w:r w:rsidRPr="00E24D5C">
              <w:rPr>
                <w:rFonts w:ascii="Arial" w:eastAsia="Calibri" w:hAnsi="Arial" w:cs="Arial"/>
                <w:color w:val="000000" w:themeColor="text1"/>
                <w:sz w:val="19"/>
                <w:szCs w:val="19"/>
                <w:lang w:val="sk-SK"/>
              </w:rPr>
              <w:t xml:space="preserve"> OP</w:t>
            </w:r>
            <w:r>
              <w:rPr>
                <w:rFonts w:ascii="Arial" w:eastAsia="Calibri" w:hAnsi="Arial" w:cs="Arial"/>
                <w:color w:val="000000" w:themeColor="text1"/>
                <w:sz w:val="19"/>
                <w:szCs w:val="19"/>
                <w:lang w:val="sk-SK"/>
              </w:rPr>
              <w:t>,</w:t>
            </w:r>
          </w:p>
          <w:p w14:paraId="4D828931"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3D5EB2E"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60ABF709"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C2C05">
              <w:rPr>
                <w:rFonts w:ascii="Arial" w:eastAsia="Calibri" w:hAnsi="Arial" w:cs="Arial"/>
                <w:color w:val="000000" w:themeColor="text1"/>
                <w:sz w:val="19"/>
                <w:szCs w:val="19"/>
                <w:lang w:val="sk-SK"/>
              </w:rPr>
              <w:t xml:space="preserve">projektu s hlavnými zásadami výberu operácií pre príslušný špecifický </w:t>
            </w:r>
            <w:r w:rsidRPr="00EC2C05">
              <w:rPr>
                <w:rFonts w:ascii="Arial" w:eastAsia="Calibri" w:hAnsi="Arial" w:cs="Arial"/>
                <w:color w:val="000000" w:themeColor="text1"/>
                <w:sz w:val="19"/>
                <w:szCs w:val="19"/>
                <w:lang w:val="sk-SK"/>
              </w:rPr>
              <w:lastRenderedPageBreak/>
              <w:t>cieľ.</w:t>
            </w:r>
            <w:r w:rsidRPr="00EC2C05">
              <w:rPr>
                <w:rFonts w:ascii="Arial" w:eastAsia="Calibri" w:hAnsi="Arial" w:cs="Arial"/>
                <w:color w:val="000000" w:themeColor="text1"/>
                <w:sz w:val="19"/>
                <w:szCs w:val="19"/>
                <w:lang w:val="sk-SK"/>
              </w:rPr>
              <w:tab/>
            </w:r>
          </w:p>
          <w:p w14:paraId="4030FE5E" w14:textId="77777777" w:rsidR="0045064F" w:rsidRDefault="0045064F" w:rsidP="0045064F">
            <w:pPr>
              <w:pStyle w:val="Odsekzoznamu"/>
              <w:keepNext/>
              <w:keepLines/>
              <w:spacing w:after="0" w:line="256" w:lineRule="auto"/>
              <w:ind w:left="389"/>
              <w:jc w:val="both"/>
              <w:outlineLvl w:val="2"/>
              <w:rPr>
                <w:rFonts w:ascii="Arial" w:eastAsia="Calibri" w:hAnsi="Arial" w:cs="Arial"/>
                <w:color w:val="000000" w:themeColor="text1"/>
                <w:sz w:val="19"/>
                <w:szCs w:val="19"/>
                <w:lang w:val="sk-SK"/>
              </w:rPr>
            </w:pPr>
          </w:p>
          <w:p w14:paraId="4C9D5B54" w14:textId="329B3DC8" w:rsidR="0081542F" w:rsidRPr="00152E2E" w:rsidRDefault="0045064F" w:rsidP="0045064F">
            <w:pPr>
              <w:spacing w:line="288" w:lineRule="auto"/>
              <w:jc w:val="both"/>
              <w:rPr>
                <w:rFonts w:ascii="Arial" w:eastAsia="Times New Roman" w:hAnsi="Arial" w:cs="Arial"/>
                <w:color w:val="000000" w:themeColor="text1"/>
                <w:sz w:val="19"/>
                <w:szCs w:val="19"/>
                <w:lang w:bidi="en-US"/>
              </w:rPr>
            </w:pPr>
            <w:r w:rsidRPr="00B950DC">
              <w:rPr>
                <w:rFonts w:ascii="Arial" w:eastAsiaTheme="minorHAnsi" w:hAnsi="Arial" w:cs="Arial"/>
                <w:i/>
                <w:color w:val="000000" w:themeColor="text1"/>
                <w:sz w:val="19"/>
                <w:szCs w:val="19"/>
              </w:rPr>
              <w:t>Na rozdiel od administratívneho overenia ide o hĺbkové posúdenie vecnej (obsahovej) stránky projektu z hľadiska jeho súladu so stratégiou</w:t>
            </w:r>
            <w:r>
              <w:rPr>
                <w:rFonts w:ascii="Arial" w:eastAsiaTheme="minorHAnsi" w:hAnsi="Arial" w:cs="Arial"/>
                <w:i/>
                <w:color w:val="000000" w:themeColor="text1"/>
                <w:sz w:val="19"/>
                <w:szCs w:val="19"/>
              </w:rPr>
              <w:t xml:space="preserve"> </w:t>
            </w:r>
            <w:r w:rsidRPr="00E12A3E">
              <w:rPr>
                <w:rFonts w:ascii="Arial" w:eastAsiaTheme="minorHAnsi" w:hAnsi="Arial" w:cs="Arial"/>
                <w:i/>
                <w:color w:val="000000" w:themeColor="text1"/>
                <w:sz w:val="19"/>
                <w:szCs w:val="19"/>
              </w:rPr>
              <w:t>a cieľmi prioritnej osi 2 v danej oblasti</w:t>
            </w:r>
            <w:r w:rsidRPr="00E12A3E">
              <w:rPr>
                <w:rFonts w:ascii="Arial" w:eastAsiaTheme="minorHAnsi"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10B32C1C"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xml:space="preserve">, </w:t>
      </w:r>
      <w:r w:rsidR="00C3221B" w:rsidRPr="006C6C74">
        <w:rPr>
          <w:rFonts w:ascii="Arial" w:hAnsi="Arial" w:cs="Arial"/>
          <w:color w:val="000000" w:themeColor="text1"/>
          <w:sz w:val="19"/>
          <w:szCs w:val="19"/>
        </w:rPr>
        <w:t>Stanovisko MPSVR SR k</w:t>
      </w:r>
      <w:r w:rsidR="00C3221B">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56780D24" w14:textId="569CF5AB" w:rsidR="00693D41" w:rsidRPr="003309C4" w:rsidRDefault="00693D41"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3309C4">
        <w:rPr>
          <w:rFonts w:ascii="Arial" w:hAnsi="Arial" w:cs="Arial"/>
          <w:color w:val="000000" w:themeColor="text1"/>
          <w:sz w:val="19"/>
          <w:szCs w:val="19"/>
          <w:lang w:val="sk-SK"/>
        </w:rPr>
        <w:t>budovanie siete zariadení starostlivosti o detí do 3 rokov s cieľom podpory zosúladenia rodinného a pracovného života a zvýšenia zamestnanosti žien.</w:t>
      </w:r>
    </w:p>
    <w:p w14:paraId="1009B0AC" w14:textId="0B570E9C" w:rsidR="00B67B5F" w:rsidRPr="003309C4" w:rsidRDefault="00B67B5F" w:rsidP="00F120F3">
      <w:pPr>
        <w:numPr>
          <w:ilvl w:val="0"/>
          <w:numId w:val="4"/>
        </w:numPr>
        <w:spacing w:before="120" w:after="120" w:line="288" w:lineRule="auto"/>
        <w:jc w:val="both"/>
        <w:rPr>
          <w:rFonts w:ascii="Arial" w:hAnsi="Arial" w:cs="Arial"/>
          <w:b/>
          <w:color w:val="000000" w:themeColor="text1"/>
          <w:sz w:val="19"/>
          <w:szCs w:val="19"/>
        </w:rPr>
      </w:pPr>
      <w:r w:rsidRPr="003309C4">
        <w:rPr>
          <w:rFonts w:ascii="Arial" w:hAnsi="Arial" w:cs="Arial"/>
          <w:b/>
          <w:bCs/>
          <w:color w:val="000000" w:themeColor="text1"/>
          <w:sz w:val="19"/>
          <w:szCs w:val="19"/>
        </w:rPr>
        <w:t xml:space="preserve">súlad hlavných aktivít projektu s </w:t>
      </w:r>
      <w:r w:rsidR="00971CDB" w:rsidRPr="003309C4">
        <w:rPr>
          <w:rFonts w:ascii="Arial" w:hAnsi="Arial" w:cs="Arial"/>
          <w:b/>
          <w:bCs/>
          <w:color w:val="000000" w:themeColor="text1"/>
          <w:sz w:val="19"/>
          <w:szCs w:val="19"/>
        </w:rPr>
        <w:t>definovanými oprávnenými aktivitami</w:t>
      </w:r>
      <w:r w:rsidR="00971CDB" w:rsidRPr="003309C4" w:rsidDel="00926CF2">
        <w:rPr>
          <w:rFonts w:ascii="Arial" w:hAnsi="Arial" w:cs="Arial"/>
          <w:b/>
          <w:bCs/>
          <w:color w:val="000000" w:themeColor="text1"/>
          <w:sz w:val="19"/>
          <w:szCs w:val="19"/>
        </w:rPr>
        <w:t xml:space="preserve"> </w:t>
      </w:r>
      <w:r w:rsidR="00971CDB" w:rsidRPr="003309C4">
        <w:rPr>
          <w:rFonts w:ascii="Arial" w:hAnsi="Arial" w:cs="Arial"/>
          <w:b/>
          <w:bCs/>
          <w:color w:val="000000" w:themeColor="text1"/>
          <w:sz w:val="19"/>
          <w:szCs w:val="19"/>
        </w:rPr>
        <w:t>IROP</w:t>
      </w:r>
    </w:p>
    <w:p w14:paraId="5ECB6D68" w14:textId="76721012" w:rsidR="00B67B5F" w:rsidRPr="003309C4" w:rsidRDefault="00B67B5F" w:rsidP="00F120F3">
      <w:pPr>
        <w:spacing w:before="120" w:after="120" w:line="288" w:lineRule="auto"/>
        <w:ind w:left="720"/>
        <w:jc w:val="both"/>
        <w:rPr>
          <w:rFonts w:ascii="Arial" w:hAnsi="Arial" w:cs="Arial"/>
          <w:b/>
          <w:color w:val="000000" w:themeColor="text1"/>
          <w:sz w:val="19"/>
          <w:szCs w:val="19"/>
        </w:rPr>
      </w:pPr>
      <w:r w:rsidRPr="003309C4">
        <w:rPr>
          <w:rFonts w:ascii="Arial" w:hAnsi="Arial" w:cs="Arial"/>
          <w:color w:val="000000" w:themeColor="text1"/>
          <w:sz w:val="19"/>
          <w:szCs w:val="19"/>
        </w:rPr>
        <w:t xml:space="preserve">Hodnotí sa (áno/nie), či je žiadosť o NFP </w:t>
      </w:r>
      <w:r w:rsidR="00971CDB" w:rsidRPr="003309C4">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3309C4">
        <w:rPr>
          <w:rFonts w:ascii="Arial" w:hAnsi="Arial" w:cs="Arial"/>
          <w:color w:val="000000" w:themeColor="text1"/>
          <w:sz w:val="19"/>
          <w:szCs w:val="19"/>
        </w:rPr>
        <w:t>:</w:t>
      </w:r>
    </w:p>
    <w:p w14:paraId="2BFE9523" w14:textId="3D27FE0A" w:rsidR="00A16AA6" w:rsidRPr="00B36B90" w:rsidRDefault="00A16AA6">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 xml:space="preserve">výstavba, rekonštrukcia a modernizácia zariadení služieb </w:t>
      </w:r>
      <w:r w:rsidR="006C62BB">
        <w:rPr>
          <w:rFonts w:ascii="Arial" w:hAnsi="Arial" w:cs="Arial"/>
          <w:color w:val="000000" w:themeColor="text1"/>
          <w:sz w:val="19"/>
          <w:szCs w:val="19"/>
          <w:lang w:val="sk-SK"/>
        </w:rPr>
        <w:t>starostlivosti</w:t>
      </w:r>
      <w:r w:rsidRPr="00B36B90">
        <w:rPr>
          <w:rFonts w:ascii="Arial" w:hAnsi="Arial" w:cs="Arial"/>
          <w:color w:val="000000" w:themeColor="text1"/>
          <w:sz w:val="19"/>
          <w:szCs w:val="19"/>
          <w:lang w:val="sk-SK"/>
        </w:rPr>
        <w:t xml:space="preserve"> o dieťa do troch rokov veku v záujme zosúladenia rodinného a pracovného života.</w:t>
      </w:r>
    </w:p>
    <w:p w14:paraId="6650C85F" w14:textId="77777777" w:rsidR="00B67B5F" w:rsidRPr="00B36B90"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 xml:space="preserve">súlad projektu s hlavnými zásadami výberu operácií </w:t>
      </w:r>
      <w:r w:rsidR="00971CDB">
        <w:rPr>
          <w:rFonts w:ascii="Arial" w:hAnsi="Arial" w:cs="Arial"/>
          <w:b/>
          <w:bCs/>
          <w:color w:val="000000" w:themeColor="text1"/>
          <w:sz w:val="19"/>
          <w:szCs w:val="19"/>
        </w:rPr>
        <w:t>pre SC 2.1.1</w:t>
      </w:r>
    </w:p>
    <w:p w14:paraId="6A32498D" w14:textId="531AB7EE"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12B9FCEE" w:rsidR="00B67B5F" w:rsidRPr="000E4737"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oprávnené na podporu sú len tie projekty, ktorých výsledkom bude poskytovanie sociálnych služieb a výkon opatrení SPOaSK v zariadení na komunitnej úrovni,</w:t>
      </w:r>
    </w:p>
    <w:p w14:paraId="0EED299D" w14:textId="30D69882" w:rsidR="00D867A0" w:rsidRDefault="00C6184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podporené objekty v sociálnych službách zamerané na poskytovanie služieb starostlivosti o deti do 3 rokov veku môžu mať maximálne kapacitu 20 miest v jednom objekte.</w:t>
      </w:r>
      <w:r w:rsidR="00490BF1" w:rsidRPr="00490BF1">
        <w:rPr>
          <w:rFonts w:ascii="Arial" w:hAnsi="Arial" w:cs="Arial"/>
          <w:color w:val="000000" w:themeColor="text1"/>
          <w:sz w:val="19"/>
          <w:szCs w:val="19"/>
          <w:lang w:val="sk-SK"/>
        </w:rPr>
        <w:t xml:space="preserve"> </w:t>
      </w:r>
    </w:p>
    <w:p w14:paraId="33A57517" w14:textId="6238D192" w:rsidR="00490BF1" w:rsidRPr="00D867A0" w:rsidRDefault="00D867A0" w:rsidP="00D867A0">
      <w:pPr>
        <w:tabs>
          <w:tab w:val="left" w:pos="3708"/>
        </w:tabs>
        <w:rPr>
          <w:lang w:bidi="en-US"/>
        </w:rPr>
      </w:pPr>
      <w:r>
        <w:rPr>
          <w:lang w:bidi="en-US"/>
        </w:rPr>
        <w:lastRenderedPageBreak/>
        <w:tab/>
      </w:r>
    </w:p>
    <w:p w14:paraId="5B7E3481" w14:textId="20C9A9DB" w:rsidR="00490BF1" w:rsidRDefault="00490BF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6841BB">
        <w:rPr>
          <w:rFonts w:ascii="Arial" w:hAnsi="Arial" w:cs="Arial"/>
          <w:color w:val="000000" w:themeColor="text1"/>
          <w:sz w:val="19"/>
          <w:szCs w:val="19"/>
          <w:lang w:val="sk-SK"/>
        </w:rPr>
        <w:t>projekt a nové komunitné služby musia spĺňať podmienky kvality poskytovanej sociálnej služby určenej v zákone č. 448/2008 Z. z. o sociálnych službách, Príloha č. 2.</w:t>
      </w:r>
      <w:r w:rsidR="00A46BE2">
        <w:rPr>
          <w:rFonts w:ascii="Arial" w:hAnsi="Arial" w:cs="Arial"/>
          <w:color w:val="000000" w:themeColor="text1"/>
          <w:sz w:val="19"/>
          <w:szCs w:val="19"/>
          <w:lang w:val="sk-SK"/>
        </w:rPr>
        <w:t xml:space="preserve"> </w:t>
      </w:r>
      <w:r w:rsidR="005377EF">
        <w:rPr>
          <w:rFonts w:ascii="Arial" w:hAnsi="Arial" w:cs="Arial"/>
          <w:color w:val="000000" w:themeColor="text1"/>
          <w:sz w:val="19"/>
          <w:szCs w:val="19"/>
          <w:lang w:val="sk-SK"/>
        </w:rPr>
        <w:t xml:space="preserve">Ak MPSVR </w:t>
      </w:r>
      <w:r w:rsidR="005377EF" w:rsidRPr="00B93741">
        <w:rPr>
          <w:rFonts w:ascii="Arial" w:hAnsi="Arial" w:cs="Arial"/>
          <w:color w:val="000000" w:themeColor="text1"/>
          <w:sz w:val="19"/>
          <w:szCs w:val="19"/>
          <w:lang w:val="sk-SK"/>
        </w:rPr>
        <w:t xml:space="preserve">SR vo svojom stanovisku k ŽoNFP uvádza aj stanovisko k Prílohe č. 2 zákona o sociálnych službách, </w:t>
      </w:r>
      <w:r w:rsidR="005377EF" w:rsidRPr="00B93741">
        <w:rPr>
          <w:rFonts w:ascii="Arial" w:eastAsia="Helvetica" w:hAnsi="Arial" w:cs="Arial"/>
          <w:color w:val="000000" w:themeColor="text1"/>
          <w:sz w:val="19"/>
          <w:szCs w:val="19"/>
        </w:rPr>
        <w:t xml:space="preserve">je </w:t>
      </w:r>
      <w:r w:rsidR="005377EF" w:rsidRPr="00B93741">
        <w:rPr>
          <w:rFonts w:ascii="Arial" w:eastAsia="Helvetica" w:hAnsi="Arial" w:cs="Arial"/>
          <w:color w:val="000000" w:themeColor="text1"/>
          <w:sz w:val="19"/>
          <w:szCs w:val="19"/>
          <w:lang w:val="sk-SK"/>
        </w:rPr>
        <w:t>toto stanovisko MPSVR SR považované za podporné a odborný hodnotiteľ postupuje</w:t>
      </w:r>
      <w:r w:rsidR="005377EF">
        <w:rPr>
          <w:rFonts w:ascii="Arial" w:eastAsia="Helvetica" w:hAnsi="Arial" w:cs="Arial"/>
          <w:color w:val="000000" w:themeColor="text1"/>
          <w:sz w:val="19"/>
          <w:szCs w:val="19"/>
          <w:lang w:val="sk-SK"/>
        </w:rPr>
        <w:t xml:space="preserve"> podľa Poznámky č. 1 uvedenej nižšie.</w:t>
      </w:r>
    </w:p>
    <w:p w14:paraId="78C4C6AC" w14:textId="77777777" w:rsidR="00B758EB" w:rsidRDefault="00B758EB" w:rsidP="00B758EB">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813DF8">
        <w:rPr>
          <w:rFonts w:ascii="Arial" w:hAnsi="Arial" w:cs="Arial"/>
          <w:color w:val="000000" w:themeColor="text1"/>
          <w:sz w:val="19"/>
          <w:szCs w:val="19"/>
          <w:lang w:val="sk-SK"/>
        </w:rPr>
        <w:t xml:space="preserve">výber lokality pre umiestnenie </w:t>
      </w:r>
      <w:r>
        <w:rPr>
          <w:rFonts w:ascii="Arial" w:hAnsi="Arial" w:cs="Arial"/>
          <w:color w:val="000000" w:themeColor="text1"/>
          <w:sz w:val="19"/>
          <w:szCs w:val="19"/>
          <w:lang w:val="sk-SK"/>
        </w:rPr>
        <w:t xml:space="preserve">sociálnej služby sa </w:t>
      </w:r>
      <w:r w:rsidRPr="00813DF8">
        <w:rPr>
          <w:rFonts w:ascii="Arial" w:hAnsi="Arial" w:cs="Arial"/>
          <w:color w:val="000000" w:themeColor="text1"/>
          <w:sz w:val="19"/>
          <w:szCs w:val="19"/>
          <w:lang w:val="sk-SK"/>
        </w:rPr>
        <w:t>riadi preferenciami prijímateľov sociálnych služieb, ktorí k nej majú nejaký vzťah alebo sa riadi potrebou kompletizovať sieť služieb v danej lokalite.</w:t>
      </w:r>
    </w:p>
    <w:p w14:paraId="25CFC52C" w14:textId="68C18E24" w:rsidR="00854EDF" w:rsidRDefault="00854EDF" w:rsidP="00320AB9">
      <w:pPr>
        <w:spacing w:before="120" w:after="120" w:line="288" w:lineRule="auto"/>
        <w:ind w:left="360" w:firstLine="348"/>
        <w:contextualSpacing/>
        <w:jc w:val="both"/>
        <w:rPr>
          <w:rFonts w:ascii="Arial" w:hAnsi="Arial" w:cs="Arial"/>
          <w:color w:val="000000" w:themeColor="text1"/>
          <w:sz w:val="19"/>
          <w:szCs w:val="19"/>
        </w:rPr>
      </w:pPr>
      <w:r w:rsidRPr="00854EDF">
        <w:rPr>
          <w:rFonts w:ascii="Arial" w:hAnsi="Arial" w:cs="Arial"/>
          <w:color w:val="000000" w:themeColor="text1"/>
          <w:sz w:val="19"/>
          <w:szCs w:val="19"/>
        </w:rPr>
        <w:t xml:space="preserve">Na základe stanoviska MPSVR SR </w:t>
      </w:r>
      <w:r w:rsidR="005377EF">
        <w:rPr>
          <w:rFonts w:ascii="Arial" w:hAnsi="Arial" w:cs="Arial"/>
          <w:color w:val="000000" w:themeColor="text1"/>
          <w:sz w:val="19"/>
          <w:szCs w:val="19"/>
        </w:rPr>
        <w:t xml:space="preserve">k podmienke poskytnutia príspevku č. 33 a relevantných zásad uvedených v popise podmienky poskytnutia príspevku č. 33 výzvy na predkladanie ŽoNFP </w:t>
      </w:r>
      <w:r w:rsidRPr="00854EDF">
        <w:rPr>
          <w:rFonts w:ascii="Arial" w:hAnsi="Arial" w:cs="Arial"/>
          <w:color w:val="000000" w:themeColor="text1"/>
          <w:sz w:val="19"/>
          <w:szCs w:val="19"/>
        </w:rPr>
        <w:t xml:space="preserve">posudzuje hodnotiteľ (áno/nie) deklarovaný súlad žiadosti o NFP s nižšie uvedenými zásadami výberu operácií:  </w:t>
      </w:r>
    </w:p>
    <w:p w14:paraId="2EEF26F1" w14:textId="08742EA7" w:rsidR="00854EDF" w:rsidRPr="00854EDF" w:rsidRDefault="00320AB9" w:rsidP="00320AB9">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p</w:t>
      </w:r>
      <w:r w:rsidR="00854EDF" w:rsidRPr="00854EDF">
        <w:rPr>
          <w:rFonts w:ascii="Arial" w:hAnsi="Arial" w:cs="Arial"/>
          <w:color w:val="000000" w:themeColor="text1"/>
          <w:sz w:val="19"/>
          <w:szCs w:val="19"/>
          <w:lang w:val="sk-SK"/>
        </w:rPr>
        <w:t xml:space="preserve">odporený objekt musí byť včlenený do bežnej zástavby obce a primerane vzdialený od iného objektu, v ktorom sa poskytuje sociálna služba </w:t>
      </w:r>
      <w:r>
        <w:rPr>
          <w:rFonts w:ascii="Arial" w:hAnsi="Arial" w:cs="Arial"/>
          <w:color w:val="000000" w:themeColor="text1"/>
          <w:sz w:val="19"/>
          <w:szCs w:val="19"/>
          <w:lang w:val="sk-SK"/>
        </w:rPr>
        <w:t>a zabezpečuje výkon náhradnej starostlivosti</w:t>
      </w:r>
      <w:r w:rsidR="00854EDF" w:rsidRPr="00854EDF">
        <w:rPr>
          <w:rFonts w:ascii="Arial" w:hAnsi="Arial" w:cs="Arial"/>
          <w:color w:val="000000" w:themeColor="text1"/>
          <w:sz w:val="19"/>
          <w:szCs w:val="19"/>
          <w:lang w:val="sk-SK"/>
        </w:rPr>
        <w:t>.</w:t>
      </w:r>
    </w:p>
    <w:p w14:paraId="2F7B7974" w14:textId="36EEEF00" w:rsidR="00854EDF" w:rsidRPr="00854EDF" w:rsidRDefault="00320AB9" w:rsidP="00854ED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v </w:t>
      </w:r>
      <w:r w:rsidR="00854EDF" w:rsidRPr="00854EDF">
        <w:rPr>
          <w:rFonts w:ascii="Arial" w:hAnsi="Arial" w:cs="Arial"/>
          <w:color w:val="000000" w:themeColor="text1"/>
          <w:sz w:val="19"/>
          <w:szCs w:val="19"/>
          <w:lang w:val="sk-SK"/>
        </w:rPr>
        <w:t>prípade investícií v pôvodných objektoch ambulantných služieb starostlivosti o deti do troch rokov veku dieťaťa musí žiadateľ preukázať, že túto službu nebolo možné zabezpečiť vhodnejším spôsobom v bežnej komunite</w:t>
      </w:r>
    </w:p>
    <w:p w14:paraId="1E6AA33D" w14:textId="6A091CD8" w:rsidR="005377E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je pre odborného hodnotiteľa podporným stanoviskom. Odborný hodnotiteľ pri vyhodnotení tejto časti hodnotiaceho kritiéria ŽoNFP postupuje v súlade so zásadami uvedenými v popise podmienky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výzvy na predkladanie ŽoNFP</w:t>
      </w:r>
      <w:r w:rsidR="000D5082">
        <w:rPr>
          <w:rFonts w:ascii="Arial" w:hAnsi="Arial" w:cs="Arial"/>
          <w:color w:val="000000" w:themeColor="text1"/>
          <w:sz w:val="19"/>
          <w:szCs w:val="19"/>
        </w:rPr>
        <w:t xml:space="preserve">, </w:t>
      </w:r>
      <w:r w:rsidR="000D5082" w:rsidRPr="00772236">
        <w:rPr>
          <w:rFonts w:ascii="Arial" w:hAnsi="Arial" w:cs="Arial"/>
          <w:color w:val="000000" w:themeColor="text1"/>
          <w:sz w:val="19"/>
          <w:szCs w:val="19"/>
        </w:rPr>
        <w:t>pričom berie do úvahy aj stanovisko MPSVR SR k podmienke poskytnutia príspevku č. 33</w:t>
      </w:r>
      <w:r w:rsidRPr="005377EF">
        <w:rPr>
          <w:rFonts w:ascii="Arial" w:hAnsi="Arial" w:cs="Arial"/>
          <w:color w:val="000000" w:themeColor="text1"/>
          <w:sz w:val="19"/>
          <w:szCs w:val="19"/>
        </w:rPr>
        <w:t xml:space="preserve">. </w:t>
      </w:r>
    </w:p>
    <w:p w14:paraId="63055E03" w14:textId="6DA7C07D" w:rsidR="00854ED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u w:val="single"/>
        </w:rPr>
        <w:t>Poznámka č. 1:</w:t>
      </w:r>
      <w:r w:rsidRPr="005377EF">
        <w:rPr>
          <w:rFonts w:ascii="Arial" w:hAnsi="Arial" w:cs="Arial"/>
          <w:color w:val="000000" w:themeColor="text1"/>
          <w:sz w:val="19"/>
          <w:szCs w:val="19"/>
        </w:rPr>
        <w:t xml:space="preserve"> Ak sa stanovisko MPSVR SR týka aj iných zásad výberu operácií, iných hodnotiacich kritérií, alebo podmienok poskytnutia príspevku (okrem kritérí</w:t>
      </w:r>
      <w:r>
        <w:rPr>
          <w:rFonts w:ascii="Arial" w:hAnsi="Arial" w:cs="Arial"/>
          <w:color w:val="000000" w:themeColor="text1"/>
          <w:sz w:val="19"/>
          <w:szCs w:val="19"/>
        </w:rPr>
        <w:t>a</w:t>
      </w:r>
      <w:r w:rsidRPr="005377EF">
        <w:rPr>
          <w:rFonts w:ascii="Arial" w:hAnsi="Arial" w:cs="Arial"/>
          <w:color w:val="000000" w:themeColor="text1"/>
          <w:sz w:val="19"/>
          <w:szCs w:val="19"/>
        </w:rPr>
        <w:t xml:space="preserve"> 1.3, resp. podmienky poskytnutia príspevku č. 3</w:t>
      </w:r>
      <w:r>
        <w:rPr>
          <w:rFonts w:ascii="Arial" w:hAnsi="Arial" w:cs="Arial"/>
          <w:color w:val="000000" w:themeColor="text1"/>
          <w:sz w:val="19"/>
          <w:szCs w:val="19"/>
        </w:rPr>
        <w:t>2</w:t>
      </w:r>
      <w:r w:rsidRPr="00985504">
        <w:rPr>
          <w:rStyle w:val="Odkaznapoznmkupodiarou"/>
          <w:rFonts w:ascii="Arial" w:hAnsi="Arial"/>
          <w:color w:val="000000" w:themeColor="text1"/>
          <w:sz w:val="19"/>
          <w:szCs w:val="19"/>
        </w:rPr>
        <w:footnoteReference w:id="2"/>
      </w:r>
      <w:r w:rsidRPr="005377EF">
        <w:rPr>
          <w:rFonts w:ascii="Arial" w:hAnsi="Arial" w:cs="Arial"/>
          <w:color w:val="000000" w:themeColor="text1"/>
          <w:sz w:val="19"/>
          <w:szCs w:val="19"/>
        </w:rPr>
        <w:t>), odborný hodnotiteľ</w:t>
      </w:r>
      <w:r w:rsidRPr="005377EF">
        <w:rPr>
          <w:rFonts w:ascii="Arial" w:eastAsia="Helvetica" w:hAnsi="Arial" w:cs="Arial"/>
          <w:color w:val="000000" w:themeColor="text1"/>
          <w:sz w:val="19"/>
          <w:szCs w:val="19"/>
        </w:rPr>
        <w:t xml:space="preserve"> zohľadní skutočnosti uvádzané v stanovisku MPSVR SR, avšak nie je povinný túto časť stanoviska MPSVR SR v plnom rozsahu akceptovať, pričom splnenie hodnotiacich kritérií, alebo dodržanie zásad výberu operácií posúdi v súlade s platnou legislatívou a</w:t>
      </w:r>
      <w:r w:rsidR="008D1ED0">
        <w:rPr>
          <w:rFonts w:ascii="Arial" w:eastAsia="Helvetica" w:hAnsi="Arial" w:cs="Arial"/>
          <w:color w:val="000000" w:themeColor="text1"/>
          <w:sz w:val="19"/>
          <w:szCs w:val="19"/>
        </w:rPr>
        <w:t xml:space="preserve"> súvisiacimi </w:t>
      </w:r>
      <w:r w:rsidRPr="005377EF">
        <w:rPr>
          <w:rFonts w:ascii="Arial" w:eastAsia="Helvetica" w:hAnsi="Arial" w:cs="Arial"/>
          <w:color w:val="000000" w:themeColor="text1"/>
          <w:sz w:val="19"/>
          <w:szCs w:val="19"/>
        </w:rPr>
        <w:t>dokumentmi (napr. stavebný zákon, príslušné vyhlášky, STN</w:t>
      </w:r>
      <w:r w:rsidR="008D1ED0">
        <w:rPr>
          <w:rFonts w:ascii="Arial" w:eastAsia="Helvetica" w:hAnsi="Arial" w:cs="Arial"/>
          <w:color w:val="000000" w:themeColor="text1"/>
          <w:sz w:val="19"/>
          <w:szCs w:val="19"/>
        </w:rPr>
        <w:t>, povolenia na realilzáciu stavieb</w:t>
      </w:r>
      <w:r w:rsidRPr="005377EF">
        <w:rPr>
          <w:rFonts w:ascii="Arial" w:eastAsia="Helvetica" w:hAnsi="Arial" w:cs="Arial"/>
          <w:color w:val="000000" w:themeColor="text1"/>
          <w:sz w:val="19"/>
          <w:szCs w:val="19"/>
        </w:rPr>
        <w:t>) pri dodržaní zásad efektívnosti, hospodárnosti, účelnosti a účinnosti. 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lastRenderedPageBreak/>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47998192" w14:textId="01FECFEE" w:rsidR="00AA5F92"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3DE7A465"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5178AB60" w:rsidR="0081542F" w:rsidRPr="00152E2E" w:rsidRDefault="00BF5E7E" w:rsidP="00BF5E7E">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príslušnou </w:t>
            </w:r>
            <w:r w:rsidRPr="00F93B3F">
              <w:rPr>
                <w:rFonts w:ascii="Arial" w:eastAsia="Helvetica" w:hAnsi="Arial" w:cs="Arial"/>
                <w:color w:val="000000" w:themeColor="text1"/>
                <w:sz w:val="19"/>
                <w:szCs w:val="19"/>
              </w:rPr>
              <w:t>Regionálnou integrovanou územnou stratégiou/Integrovanou územnou stratégiou UMR.</w:t>
            </w:r>
            <w:r w:rsidRPr="00F93B3F">
              <w:rPr>
                <w:rFonts w:ascii="Arial" w:hAnsi="Arial" w:cs="Arial"/>
                <w:color w:val="000000" w:themeColor="text1"/>
                <w:sz w:val="19"/>
                <w:szCs w:val="19"/>
              </w:rPr>
              <w:t xml:space="preserve"> </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254DC67C"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nie je v rozpore  s Regionálnou integrovanou územnou stratégiou/ Integrovanou územnou stratégiou </w:t>
            </w:r>
            <w:r w:rsidR="00BF5E7E">
              <w:rPr>
                <w:rFonts w:ascii="Arial" w:eastAsia="Helvetica" w:hAnsi="Arial" w:cs="Arial"/>
                <w:color w:val="000000" w:themeColor="text1"/>
                <w:sz w:val="19"/>
                <w:szCs w:val="19"/>
              </w:rPr>
              <w:t>UMR</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0E6BAACE"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je v rozpore s Regionálnou integrovanou územnou stratégiou/ Integrovanou územnou stratégiou </w:t>
            </w:r>
            <w:r w:rsidR="00BF5E7E">
              <w:rPr>
                <w:rFonts w:ascii="Arial" w:eastAsia="Helvetica" w:hAnsi="Arial" w:cs="Arial"/>
                <w:color w:val="000000" w:themeColor="text1"/>
                <w:sz w:val="19"/>
                <w:szCs w:val="19"/>
              </w:rPr>
              <w:t>UMR</w:t>
            </w:r>
          </w:p>
        </w:tc>
      </w:tr>
    </w:tbl>
    <w:p w14:paraId="6F44429A" w14:textId="2B61E41D" w:rsidR="00CA5E38" w:rsidRPr="00152E2E" w:rsidRDefault="00CA5E38"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očakávané merateľné ukazovatele, </w:t>
      </w:r>
      <w:r w:rsidR="00B758EB">
        <w:rPr>
          <w:rFonts w:ascii="Arial" w:hAnsi="Arial" w:cs="Arial"/>
          <w:color w:val="000000" w:themeColor="text1"/>
          <w:sz w:val="19"/>
          <w:szCs w:val="19"/>
        </w:rPr>
        <w:t xml:space="preserve"> príslušnú stratégiu RIÚS/UMR</w:t>
      </w:r>
      <w:r w:rsidR="00B758EB"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71EDAFAD" w14:textId="43732CA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53845B6E" w14:textId="5BA1F32C" w:rsidR="00BF5E7E" w:rsidRDefault="00BF5E7E" w:rsidP="00973C38">
      <w:pPr>
        <w:spacing w:after="120" w:line="288" w:lineRule="auto"/>
        <w:jc w:val="both"/>
        <w:rPr>
          <w:rFonts w:ascii="Arial" w:hAnsi="Arial" w:cs="Arial"/>
          <w:color w:val="000000" w:themeColor="text1"/>
          <w:sz w:val="19"/>
          <w:szCs w:val="19"/>
        </w:rPr>
      </w:pPr>
    </w:p>
    <w:p w14:paraId="6EFAD4EB" w14:textId="11679743" w:rsidR="0029007A" w:rsidRDefault="0029007A" w:rsidP="00973C38">
      <w:pPr>
        <w:spacing w:after="120" w:line="288" w:lineRule="auto"/>
        <w:jc w:val="both"/>
        <w:rPr>
          <w:rFonts w:ascii="Arial" w:hAnsi="Arial" w:cs="Arial"/>
          <w:color w:val="000000" w:themeColor="text1"/>
          <w:sz w:val="19"/>
          <w:szCs w:val="19"/>
        </w:rPr>
      </w:pPr>
    </w:p>
    <w:p w14:paraId="4E22A687" w14:textId="171BFA48" w:rsidR="0029007A" w:rsidRDefault="0029007A"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5"/>
        <w:gridCol w:w="1400"/>
        <w:gridCol w:w="1557"/>
        <w:gridCol w:w="4545"/>
      </w:tblGrid>
      <w:tr w:rsidR="00C32A36" w:rsidRPr="00152E2E" w14:paraId="33889D27" w14:textId="77777777" w:rsidTr="00BF5E7E">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BF5E7E">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164B8738"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4635"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00C9FCA0" w:rsidR="0081542F" w:rsidRPr="00152E2E" w:rsidRDefault="00BF5E7E" w:rsidP="001C495C">
            <w:pPr>
              <w:autoSpaceDE w:val="0"/>
              <w:autoSpaceDN w:val="0"/>
              <w:adjustRightInd w:val="0"/>
              <w:spacing w:line="288" w:lineRule="auto"/>
              <w:jc w:val="both"/>
              <w:rPr>
                <w:rFonts w:ascii="Arial" w:hAnsi="Arial" w:cs="Arial"/>
                <w:color w:val="000000" w:themeColor="text1"/>
                <w:sz w:val="19"/>
                <w:szCs w:val="19"/>
              </w:rPr>
            </w:pPr>
            <w:r w:rsidRPr="002E6DED">
              <w:rPr>
                <w:rFonts w:ascii="Arial" w:hAnsi="Arial" w:cs="Arial"/>
                <w:color w:val="000000" w:themeColor="text1"/>
                <w:sz w:val="19"/>
                <w:szCs w:val="19"/>
              </w:rPr>
              <w:t xml:space="preserve">Posudzuje sa súlad projektu </w:t>
            </w:r>
            <w:r w:rsidRPr="002E6DED">
              <w:rPr>
                <w:rFonts w:ascii="Arial" w:eastAsia="Helvetica" w:hAnsi="Arial" w:cs="Arial"/>
                <w:color w:val="000000" w:themeColor="text1"/>
                <w:sz w:val="19"/>
                <w:szCs w:val="19"/>
              </w:rPr>
              <w:t>so zákonom č. 448/2008 Z. z</w:t>
            </w:r>
            <w:r w:rsidRPr="002E6DED">
              <w:rPr>
                <w:rFonts w:ascii="Arial" w:hAnsi="Arial" w:cs="Arial"/>
                <w:color w:val="000000" w:themeColor="text1"/>
                <w:sz w:val="19"/>
                <w:szCs w:val="19"/>
              </w:rPr>
              <w:t>. o sociálnych</w:t>
            </w:r>
            <w:r w:rsidRPr="000C02D1">
              <w:rPr>
                <w:rFonts w:ascii="Arial" w:hAnsi="Arial" w:cs="Arial"/>
                <w:color w:val="000000" w:themeColor="text1"/>
                <w:sz w:val="19"/>
                <w:szCs w:val="19"/>
              </w:rPr>
              <w:t xml:space="preserve"> službách a o zmene a doplnení zákona č. </w:t>
            </w:r>
            <w:hyperlink r:id="rId8" w:history="1">
              <w:r w:rsidRPr="000C02D1">
                <w:rPr>
                  <w:rFonts w:ascii="Arial" w:hAnsi="Arial" w:cs="Arial"/>
                  <w:color w:val="000000" w:themeColor="text1"/>
                  <w:sz w:val="19"/>
                  <w:szCs w:val="19"/>
                </w:rPr>
                <w:t>455/1991 Zb.</w:t>
              </w:r>
            </w:hyperlink>
            <w:r w:rsidRPr="000C02D1">
              <w:rPr>
                <w:rFonts w:ascii="Arial" w:hAnsi="Arial" w:cs="Arial"/>
                <w:color w:val="000000" w:themeColor="text1"/>
                <w:sz w:val="19"/>
                <w:szCs w:val="19"/>
              </w:rPr>
              <w:t> o živnostenskom podnikaní (živnostenský zákon) v znení neskorších predpisov</w:t>
            </w:r>
            <w:r w:rsidRPr="00F93B3F">
              <w:rPr>
                <w:rFonts w:ascii="Arial" w:hAnsi="Arial" w:cs="Arial"/>
                <w:color w:val="000000" w:themeColor="text1"/>
                <w:sz w:val="19"/>
                <w:szCs w:val="19"/>
              </w:rPr>
              <w:t>.</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4545"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BF5E7E">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4635"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4545"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6EC2A4DF" w:rsidR="00A26041" w:rsidRPr="00152E2E" w:rsidRDefault="00A26041"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 xml:space="preserve">projektu, </w:t>
      </w:r>
      <w:r w:rsidR="009128B9" w:rsidRPr="006C6C74">
        <w:rPr>
          <w:rFonts w:ascii="Arial" w:hAnsi="Arial" w:cs="Arial"/>
          <w:color w:val="000000" w:themeColor="text1"/>
          <w:sz w:val="19"/>
          <w:szCs w:val="19"/>
        </w:rPr>
        <w:t>Stanovisko MPSVR SR k</w:t>
      </w:r>
      <w:r w:rsidR="009128B9">
        <w:rPr>
          <w:rFonts w:ascii="Arial" w:hAnsi="Arial" w:cs="Arial"/>
          <w:color w:val="000000" w:themeColor="text1"/>
          <w:sz w:val="19"/>
          <w:szCs w:val="19"/>
        </w:rPr>
        <w:t> projektu</w:t>
      </w:r>
      <w:r w:rsidR="009128B9" w:rsidRPr="00152E2E">
        <w:rPr>
          <w:rFonts w:ascii="Arial" w:hAnsi="Arial" w:cs="Arial"/>
          <w:color w:val="000000" w:themeColor="text1"/>
          <w:sz w:val="19"/>
          <w:szCs w:val="19"/>
        </w:rPr>
        <w:t>.</w:t>
      </w:r>
    </w:p>
    <w:p w14:paraId="459C1BBE" w14:textId="56EFE031" w:rsidR="00A26041" w:rsidRDefault="00A26041" w:rsidP="00973C38">
      <w:pPr>
        <w:spacing w:after="120" w:line="288" w:lineRule="auto"/>
        <w:jc w:val="both"/>
        <w:rPr>
          <w:rFonts w:ascii="Arial" w:eastAsia="Helvetica" w:hAnsi="Arial" w:cs="Arial"/>
          <w:color w:val="000000" w:themeColor="text1"/>
          <w:sz w:val="19"/>
          <w:szCs w:val="19"/>
        </w:rPr>
      </w:pPr>
      <w:r w:rsidRPr="00944461">
        <w:rPr>
          <w:rFonts w:ascii="Arial" w:hAnsi="Arial" w:cs="Arial"/>
          <w:color w:val="000000" w:themeColor="text1"/>
          <w:sz w:val="19"/>
          <w:szCs w:val="19"/>
        </w:rPr>
        <w:t xml:space="preserve">Hodnotiteľ </w:t>
      </w:r>
      <w:r w:rsidR="009128B9" w:rsidRPr="00F22670">
        <w:rPr>
          <w:rFonts w:ascii="Arial" w:hAnsi="Arial" w:cs="Arial"/>
          <w:color w:val="000000" w:themeColor="text1"/>
          <w:sz w:val="19"/>
          <w:szCs w:val="19"/>
        </w:rPr>
        <w:t xml:space="preserve">na základe stanoviska MPSVR SR </w:t>
      </w:r>
      <w:r w:rsidR="005377EF" w:rsidRPr="00E240A3">
        <w:rPr>
          <w:rFonts w:ascii="Arial" w:hAnsi="Arial" w:cs="Arial"/>
          <w:color w:val="000000" w:themeColor="text1"/>
          <w:sz w:val="19"/>
          <w:szCs w:val="19"/>
        </w:rPr>
        <w:t>k podmienke poskytnutia príspevku č. 3</w:t>
      </w:r>
      <w:r w:rsidR="005377EF">
        <w:rPr>
          <w:rFonts w:ascii="Arial" w:hAnsi="Arial" w:cs="Arial"/>
          <w:color w:val="000000" w:themeColor="text1"/>
          <w:sz w:val="19"/>
          <w:szCs w:val="19"/>
        </w:rPr>
        <w:t>2</w:t>
      </w:r>
      <w:r w:rsidR="005377EF" w:rsidRPr="00E240A3">
        <w:rPr>
          <w:rFonts w:ascii="Arial" w:hAnsi="Arial" w:cs="Arial"/>
          <w:color w:val="000000" w:themeColor="text1"/>
          <w:sz w:val="19"/>
          <w:szCs w:val="19"/>
        </w:rPr>
        <w:t xml:space="preserve"> </w:t>
      </w:r>
      <w:r w:rsidR="009128B9" w:rsidRPr="00F22670">
        <w:rPr>
          <w:rFonts w:ascii="Arial" w:hAnsi="Arial" w:cs="Arial"/>
          <w:color w:val="000000" w:themeColor="text1"/>
          <w:sz w:val="19"/>
          <w:szCs w:val="19"/>
        </w:rPr>
        <w:t xml:space="preserve">uvedie </w:t>
      </w:r>
      <w:r w:rsidRPr="00944461">
        <w:rPr>
          <w:rFonts w:ascii="Arial" w:hAnsi="Arial" w:cs="Arial"/>
          <w:color w:val="000000" w:themeColor="text1"/>
          <w:sz w:val="19"/>
          <w:szCs w:val="19"/>
        </w:rPr>
        <w:t>(áno/nie)</w:t>
      </w:r>
      <w:r w:rsidR="00BC70FF">
        <w:rPr>
          <w:rFonts w:ascii="Arial" w:hAnsi="Arial" w:cs="Arial"/>
          <w:color w:val="000000" w:themeColor="text1"/>
          <w:sz w:val="19"/>
          <w:szCs w:val="19"/>
        </w:rPr>
        <w:t xml:space="preserve"> </w:t>
      </w:r>
      <w:r w:rsidRPr="00944461">
        <w:rPr>
          <w:rFonts w:ascii="Arial" w:hAnsi="Arial" w:cs="Arial"/>
          <w:color w:val="000000" w:themeColor="text1"/>
          <w:sz w:val="19"/>
          <w:szCs w:val="19"/>
        </w:rPr>
        <w:t xml:space="preserve">deklarovaný súlad žiadosti o NFP </w:t>
      </w:r>
      <w:r w:rsidRPr="00944461">
        <w:rPr>
          <w:rFonts w:ascii="Arial" w:eastAsia="Helvetica" w:hAnsi="Arial" w:cs="Arial"/>
          <w:color w:val="000000" w:themeColor="text1"/>
          <w:sz w:val="19"/>
          <w:szCs w:val="19"/>
        </w:rPr>
        <w:t>so zákonom č. 448/2008 Z. z. o sociálnych službách v platnom znení</w:t>
      </w:r>
      <w:r w:rsidR="00B3161E" w:rsidRPr="00944461">
        <w:rPr>
          <w:rFonts w:ascii="Arial" w:eastAsia="Helvetica" w:hAnsi="Arial" w:cs="Arial"/>
          <w:color w:val="000000" w:themeColor="text1"/>
          <w:sz w:val="19"/>
          <w:szCs w:val="19"/>
        </w:rPr>
        <w:t xml:space="preserve"> (najmä Druhá časť „Sociálne služby“ a Tretia časť „Registrácia poskytovateľov sociálnych služieb“</w:t>
      </w:r>
      <w:r w:rsidR="00944461">
        <w:rPr>
          <w:rFonts w:ascii="Arial" w:eastAsia="Helvetica" w:hAnsi="Arial" w:cs="Arial"/>
          <w:color w:val="000000" w:themeColor="text1"/>
          <w:sz w:val="19"/>
          <w:szCs w:val="19"/>
        </w:rPr>
        <w:t>.</w:t>
      </w:r>
      <w:r w:rsidR="00C82482" w:rsidRPr="00944461">
        <w:rPr>
          <w:rFonts w:ascii="Arial" w:eastAsia="Helvetica" w:hAnsi="Arial" w:cs="Arial"/>
          <w:color w:val="000000" w:themeColor="text1"/>
          <w:sz w:val="19"/>
          <w:szCs w:val="19"/>
        </w:rPr>
        <w:t xml:space="preserve"> Hodnotiteľ preverí súlad aktivít projektu v oblasti zamerania zariadenia, poskytovaných služieb a ďalších aspektov projektu s relevantnou legislatívou.</w:t>
      </w:r>
      <w:r w:rsidR="00E84825" w:rsidRPr="00944461">
        <w:rPr>
          <w:rFonts w:ascii="Arial" w:eastAsia="Helvetica" w:hAnsi="Arial" w:cs="Arial"/>
          <w:color w:val="000000" w:themeColor="text1"/>
          <w:sz w:val="19"/>
          <w:szCs w:val="19"/>
        </w:rPr>
        <w:t xml:space="preserve"> V prípade, že hodnotený projekt, resp. zariadenie je v súlade s uvedenou legislatívou zvolí odpoveď (áno), v opačnom prípade zvolí odpoveď (nie).</w:t>
      </w:r>
    </w:p>
    <w:p w14:paraId="776566FF" w14:textId="141B096E" w:rsidR="005377EF" w:rsidRDefault="005377EF" w:rsidP="005377EF">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2</w:t>
      </w:r>
      <w:r w:rsidRPr="00822618">
        <w:rPr>
          <w:rFonts w:ascii="Arial" w:hAnsi="Arial" w:cs="Arial"/>
          <w:color w:val="000000" w:themeColor="text1"/>
          <w:sz w:val="19"/>
          <w:szCs w:val="19"/>
        </w:rPr>
        <w:t xml:space="preserve"> vo vyššie uvedených častiach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xml:space="preserve"> je pre odborného hodnotiteľa záväzné. Ak sa stanovisko MPSVR SR týka aj iných častí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iných zásad výberu operácií, iných podmienok poskytnutia príspevku, alebo iných hodnotiacich kritérií, odborný hodnotiteľ postupuje podľa poznámky č. 1 uvedenej v kritériiu č. 1.</w:t>
      </w:r>
    </w:p>
    <w:p w14:paraId="4E33B203" w14:textId="6E239987" w:rsidR="00CF698D" w:rsidRPr="00152E2E"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3"/>
        <w:gridCol w:w="2407"/>
        <w:gridCol w:w="4661"/>
        <w:gridCol w:w="1402"/>
        <w:gridCol w:w="1544"/>
        <w:gridCol w:w="4509"/>
      </w:tblGrid>
      <w:tr w:rsidR="00CF698D" w:rsidRPr="00152E2E" w14:paraId="5FB28C1D" w14:textId="17032FF0"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BF2E61" w:rsidRPr="00152E2E" w14:paraId="1B4CB39E" w14:textId="312635B9" w:rsidTr="00BF2E61">
        <w:trPr>
          <w:trHeight w:val="376"/>
        </w:trPr>
        <w:tc>
          <w:tcPr>
            <w:tcW w:w="603" w:type="dxa"/>
            <w:vMerge w:val="restart"/>
            <w:tcBorders>
              <w:top w:val="single" w:sz="4" w:space="0" w:color="auto"/>
              <w:left w:val="single" w:sz="4" w:space="0" w:color="auto"/>
              <w:right w:val="single" w:sz="4" w:space="0" w:color="auto"/>
            </w:tcBorders>
            <w:vAlign w:val="center"/>
          </w:tcPr>
          <w:p w14:paraId="5FB61138" w14:textId="12B00783" w:rsidR="00BF2E61" w:rsidRPr="00152E2E" w:rsidRDefault="00BF2E61"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Pr>
                <w:rFonts w:ascii="Arial" w:eastAsiaTheme="minorHAnsi" w:hAnsi="Arial" w:cs="Arial"/>
                <w:color w:val="000000" w:themeColor="text1"/>
                <w:sz w:val="19"/>
                <w:szCs w:val="19"/>
              </w:rPr>
              <w:t>4</w:t>
            </w:r>
          </w:p>
        </w:tc>
        <w:tc>
          <w:tcPr>
            <w:tcW w:w="2407" w:type="dxa"/>
            <w:vMerge w:val="restart"/>
            <w:tcBorders>
              <w:top w:val="single" w:sz="4" w:space="0" w:color="auto"/>
              <w:left w:val="single" w:sz="4" w:space="0" w:color="auto"/>
              <w:bottom w:val="single" w:sz="4" w:space="0" w:color="auto"/>
              <w:right w:val="single" w:sz="4" w:space="0" w:color="auto"/>
            </w:tcBorders>
            <w:vAlign w:val="center"/>
          </w:tcPr>
          <w:p w14:paraId="66BF85A1" w14:textId="657CEBA2"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Súlad s komunitným zameraním poskytovaných služieb  </w:t>
            </w:r>
          </w:p>
        </w:tc>
        <w:tc>
          <w:tcPr>
            <w:tcW w:w="4661" w:type="dxa"/>
            <w:vMerge w:val="restart"/>
            <w:tcBorders>
              <w:top w:val="single" w:sz="4" w:space="0" w:color="auto"/>
              <w:left w:val="single" w:sz="4" w:space="0" w:color="auto"/>
              <w:bottom w:val="single" w:sz="4" w:space="0" w:color="auto"/>
              <w:right w:val="single" w:sz="4" w:space="0" w:color="auto"/>
            </w:tcBorders>
            <w:vAlign w:val="center"/>
          </w:tcPr>
          <w:p w14:paraId="2D3CF57E" w14:textId="0F9EBB23"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Posudzuje sa, či</w:t>
            </w:r>
            <w:r w:rsidRPr="001E77FC">
              <w:rPr>
                <w:rFonts w:ascii="Arial" w:hAnsi="Arial" w:cs="Arial"/>
                <w:color w:val="000000" w:themeColor="text1"/>
                <w:sz w:val="19"/>
                <w:szCs w:val="19"/>
              </w:rPr>
              <w:t xml:space="preserve"> </w:t>
            </w:r>
            <w:r>
              <w:rPr>
                <w:rFonts w:ascii="Arial" w:hAnsi="Arial" w:cs="Arial"/>
                <w:color w:val="000000" w:themeColor="text1"/>
                <w:sz w:val="19"/>
                <w:szCs w:val="19"/>
              </w:rPr>
              <w:t>budú</w:t>
            </w:r>
            <w:r w:rsidRPr="001E77FC">
              <w:rPr>
                <w:rFonts w:ascii="Arial" w:hAnsi="Arial" w:cs="Arial"/>
                <w:color w:val="000000" w:themeColor="text1"/>
                <w:sz w:val="19"/>
                <w:szCs w:val="19"/>
              </w:rPr>
              <w:t xml:space="preserve"> </w:t>
            </w:r>
            <w:r>
              <w:rPr>
                <w:rFonts w:ascii="Arial" w:hAnsi="Arial" w:cs="Arial"/>
                <w:color w:val="000000" w:themeColor="text1"/>
                <w:sz w:val="19"/>
                <w:szCs w:val="19"/>
              </w:rPr>
              <w:t>služby starostlivosti o dieťa do troch rokov poskytované na komunitnej úrovni.</w:t>
            </w:r>
          </w:p>
        </w:tc>
        <w:tc>
          <w:tcPr>
            <w:tcW w:w="1402"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BF2E61" w:rsidRPr="00152E2E" w:rsidRDefault="00BF2E61"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78D4EB1D" w14:textId="13EC0460"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9" w:type="dxa"/>
            <w:tcBorders>
              <w:top w:val="single" w:sz="4" w:space="0" w:color="auto"/>
              <w:left w:val="single" w:sz="4" w:space="0" w:color="auto"/>
              <w:bottom w:val="single" w:sz="4" w:space="0" w:color="auto"/>
              <w:right w:val="single" w:sz="4" w:space="0" w:color="auto"/>
            </w:tcBorders>
            <w:vAlign w:val="center"/>
          </w:tcPr>
          <w:p w14:paraId="21E7D672" w14:textId="706056A2"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(maximálna kapacita objektu 20 miest).</w:t>
            </w:r>
          </w:p>
        </w:tc>
      </w:tr>
      <w:tr w:rsidR="00BF2E61" w:rsidRPr="00152E2E" w14:paraId="399CAB19" w14:textId="561A9DE4" w:rsidTr="00BF2E61">
        <w:trPr>
          <w:trHeight w:val="384"/>
        </w:trPr>
        <w:tc>
          <w:tcPr>
            <w:tcW w:w="603" w:type="dxa"/>
            <w:vMerge/>
            <w:tcBorders>
              <w:left w:val="single" w:sz="4" w:space="0" w:color="auto"/>
              <w:right w:val="single" w:sz="4" w:space="0" w:color="auto"/>
            </w:tcBorders>
            <w:vAlign w:val="center"/>
          </w:tcPr>
          <w:p w14:paraId="68938671"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2407" w:type="dxa"/>
            <w:vMerge/>
            <w:tcBorders>
              <w:top w:val="single" w:sz="4" w:space="0" w:color="auto"/>
              <w:left w:val="single" w:sz="4" w:space="0" w:color="auto"/>
              <w:bottom w:val="single" w:sz="4" w:space="0" w:color="auto"/>
              <w:right w:val="single" w:sz="4" w:space="0" w:color="auto"/>
            </w:tcBorders>
            <w:vAlign w:val="center"/>
          </w:tcPr>
          <w:p w14:paraId="7E99994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4661" w:type="dxa"/>
            <w:vMerge/>
            <w:tcBorders>
              <w:top w:val="single" w:sz="4" w:space="0" w:color="auto"/>
              <w:left w:val="single" w:sz="4" w:space="0" w:color="auto"/>
              <w:bottom w:val="single" w:sz="4" w:space="0" w:color="auto"/>
              <w:right w:val="single" w:sz="4" w:space="0" w:color="auto"/>
            </w:tcBorders>
            <w:vAlign w:val="center"/>
          </w:tcPr>
          <w:p w14:paraId="659A3F23"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402" w:type="dxa"/>
            <w:vMerge/>
            <w:tcBorders>
              <w:top w:val="single" w:sz="4" w:space="0" w:color="auto"/>
              <w:left w:val="single" w:sz="4" w:space="0" w:color="auto"/>
              <w:bottom w:val="single" w:sz="4" w:space="0" w:color="auto"/>
              <w:right w:val="single" w:sz="4" w:space="0" w:color="auto"/>
            </w:tcBorders>
            <w:vAlign w:val="center"/>
          </w:tcPr>
          <w:p w14:paraId="697515C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4BD15AFE" w14:textId="3440C378"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9" w:type="dxa"/>
            <w:tcBorders>
              <w:top w:val="single" w:sz="4" w:space="0" w:color="auto"/>
              <w:left w:val="single" w:sz="4" w:space="0" w:color="auto"/>
              <w:bottom w:val="single" w:sz="4" w:space="0" w:color="auto"/>
              <w:right w:val="single" w:sz="4" w:space="0" w:color="auto"/>
            </w:tcBorders>
            <w:vAlign w:val="center"/>
          </w:tcPr>
          <w:p w14:paraId="562822CC" w14:textId="030655B4"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nie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(kapacita objektu je vyššia ako 20).</w:t>
            </w:r>
          </w:p>
        </w:tc>
      </w:tr>
    </w:tbl>
    <w:p w14:paraId="7D7F14E0" w14:textId="3C3BFC38" w:rsidR="0003310C" w:rsidRPr="00152E2E" w:rsidRDefault="0003310C" w:rsidP="00F120F3">
      <w:pPr>
        <w:spacing w:before="120" w:after="120" w:line="288" w:lineRule="auto"/>
        <w:jc w:val="both"/>
        <w:rPr>
          <w:rFonts w:ascii="Arial" w:hAnsi="Arial" w:cs="Arial"/>
          <w:color w:val="000000" w:themeColor="text1"/>
          <w:sz w:val="19"/>
          <w:szCs w:val="19"/>
        </w:rPr>
      </w:pPr>
      <w:r w:rsidRPr="00C3221B">
        <w:rPr>
          <w:rFonts w:ascii="Arial" w:hAnsi="Arial" w:cs="Arial"/>
          <w:color w:val="000000" w:themeColor="text1"/>
          <w:sz w:val="19"/>
          <w:szCs w:val="19"/>
        </w:rPr>
        <w:t>Hodnotiteľ posudzuje najmä informácie uvedené v častiach ŽoNFP: 7. Popis projektu.</w:t>
      </w:r>
    </w:p>
    <w:p w14:paraId="6500ADA0" w14:textId="7F8A870F" w:rsidR="004127D6" w:rsidRPr="00152E2E" w:rsidRDefault="0003310C" w:rsidP="00F120F3">
      <w:pPr>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 xml:space="preserve">Hodnotiteľ posúdi (áno/nie), či je správne a dostatočne deklarovaný súlad žiadosti o NFP </w:t>
      </w:r>
      <w:r w:rsidRPr="00152E2E">
        <w:rPr>
          <w:rFonts w:ascii="Arial" w:eastAsia="Helvetica" w:hAnsi="Arial" w:cs="Arial"/>
          <w:color w:val="000000" w:themeColor="text1"/>
          <w:sz w:val="19"/>
          <w:szCs w:val="19"/>
        </w:rPr>
        <w:t>s</w:t>
      </w:r>
      <w:r w:rsidR="00BF2E61">
        <w:rPr>
          <w:rFonts w:ascii="Arial" w:eastAsia="Helvetica" w:hAnsi="Arial" w:cs="Arial"/>
          <w:color w:val="000000" w:themeColor="text1"/>
          <w:sz w:val="19"/>
          <w:szCs w:val="19"/>
        </w:rPr>
        <w:t> </w:t>
      </w:r>
      <w:r w:rsidR="00BF2E61">
        <w:rPr>
          <w:rFonts w:ascii="Arial" w:hAnsi="Arial" w:cs="Arial"/>
          <w:color w:val="000000" w:themeColor="text1"/>
          <w:sz w:val="19"/>
          <w:szCs w:val="19"/>
        </w:rPr>
        <w:t>komunitným zameraním poskytovaných služieb</w:t>
      </w:r>
      <w:r w:rsidR="004127D6" w:rsidRPr="00152E2E">
        <w:rPr>
          <w:rFonts w:ascii="Arial" w:eastAsia="Helvetica" w:hAnsi="Arial" w:cs="Arial"/>
          <w:color w:val="000000" w:themeColor="text1"/>
          <w:sz w:val="19"/>
          <w:szCs w:val="19"/>
        </w:rPr>
        <w:t>:</w:t>
      </w:r>
    </w:p>
    <w:p w14:paraId="58613E7D" w14:textId="5427A95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t>zabezpečiť dostupnosť sociálnych slžieb v sú</w:t>
      </w:r>
      <w:r w:rsidR="004127D6" w:rsidRPr="00944461">
        <w:rPr>
          <w:rFonts w:ascii="Arial" w:eastAsia="Helvetica" w:hAnsi="Arial" w:cs="Arial"/>
          <w:color w:val="000000" w:themeColor="text1"/>
          <w:sz w:val="19"/>
          <w:szCs w:val="19"/>
          <w:lang w:val="sk-SK"/>
        </w:rPr>
        <w:t xml:space="preserve">lade s potrebami komunity, </w:t>
      </w:r>
    </w:p>
    <w:p w14:paraId="20851D94" w14:textId="77777777" w:rsidR="00944461" w:rsidRPr="00944461" w:rsidRDefault="00944461"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hAnsi="Arial" w:cs="Arial"/>
          <w:color w:val="000000"/>
          <w:sz w:val="19"/>
          <w:szCs w:val="19"/>
        </w:rPr>
        <w:lastRenderedPageBreak/>
        <w:t xml:space="preserve">podpora služby zameranej na zosúlaďovanie rodinného života a pracovného života v zariadení starostlivosti o deti do troch rokov veku dieťaťa s kapacitou 20 miest na objekt.  </w:t>
      </w:r>
    </w:p>
    <w:p w14:paraId="07C63001" w14:textId="5D9F0EA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t>zvyšovať kvalitu poskytovaných sociálnych služ</w:t>
      </w:r>
      <w:r w:rsidR="004127D6" w:rsidRPr="00944461">
        <w:rPr>
          <w:rFonts w:ascii="Arial" w:eastAsia="Helvetica" w:hAnsi="Arial" w:cs="Arial"/>
          <w:color w:val="000000" w:themeColor="text1"/>
          <w:sz w:val="19"/>
          <w:szCs w:val="19"/>
          <w:lang w:val="sk-SK"/>
        </w:rPr>
        <w:t xml:space="preserve">ieb. </w:t>
      </w:r>
    </w:p>
    <w:p w14:paraId="7E599820" w14:textId="3852CCF3" w:rsidR="00CF698D" w:rsidRDefault="0003310C" w:rsidP="00B56472">
      <w:pPr>
        <w:spacing w:before="120" w:after="120" w:line="288" w:lineRule="auto"/>
        <w:jc w:val="both"/>
        <w:rPr>
          <w:rFonts w:ascii="Arial" w:hAnsi="Arial" w:cs="Arial"/>
          <w:color w:val="000000" w:themeColor="text1"/>
          <w:sz w:val="19"/>
          <w:szCs w:val="19"/>
        </w:rPr>
      </w:pPr>
      <w:r w:rsidRPr="0094446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w:t>
      </w:r>
      <w:r w:rsidRPr="00152E2E">
        <w:rPr>
          <w:rFonts w:ascii="Arial" w:hAnsi="Arial" w:cs="Arial"/>
          <w:color w:val="000000" w:themeColor="text1"/>
          <w:sz w:val="19"/>
          <w:szCs w:val="19"/>
        </w:rPr>
        <w:t xml:space="preserve">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4"/>
        <w:gridCol w:w="2408"/>
        <w:gridCol w:w="4665"/>
        <w:gridCol w:w="1402"/>
        <w:gridCol w:w="1543"/>
        <w:gridCol w:w="4504"/>
      </w:tblGrid>
      <w:tr w:rsidR="00474921" w:rsidRPr="00152E2E" w14:paraId="4051DE25" w14:textId="77777777" w:rsidTr="00BF2E61">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BF2E61">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1ED7E650" w:rsidR="003E1B8B" w:rsidRPr="00152E2E" w:rsidRDefault="003E1B8B" w:rsidP="00BF2E61">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4665"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02"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4" w:type="dxa"/>
            <w:tcBorders>
              <w:top w:val="single" w:sz="4" w:space="0" w:color="auto"/>
              <w:left w:val="single" w:sz="4" w:space="0" w:color="auto"/>
              <w:bottom w:val="single" w:sz="4" w:space="0" w:color="auto"/>
              <w:right w:val="single" w:sz="4" w:space="0" w:color="auto"/>
            </w:tcBorders>
            <w:vAlign w:val="center"/>
          </w:tcPr>
          <w:p w14:paraId="7C346C85" w14:textId="59138513"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BF2E61">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4665"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4" w:type="dxa"/>
            <w:tcBorders>
              <w:top w:val="single" w:sz="4" w:space="0" w:color="auto"/>
              <w:left w:val="single" w:sz="4" w:space="0" w:color="auto"/>
              <w:bottom w:val="single" w:sz="4" w:space="0" w:color="auto"/>
              <w:right w:val="single" w:sz="4" w:space="0" w:color="auto"/>
            </w:tcBorders>
            <w:vAlign w:val="center"/>
          </w:tcPr>
          <w:p w14:paraId="5486E4F8" w14:textId="5A0F5336"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720AA3">
              <w:rPr>
                <w:rFonts w:ascii="Arial" w:hAnsi="Arial" w:cs="Arial"/>
                <w:color w:val="000000" w:themeColor="text1"/>
                <w:sz w:val="19"/>
                <w:szCs w:val="19"/>
              </w:rPr>
              <w:t> </w:t>
            </w:r>
            <w:r w:rsidRPr="00152E2E">
              <w:rPr>
                <w:rFonts w:ascii="Arial" w:hAnsi="Arial" w:cs="Arial"/>
                <w:color w:val="000000" w:themeColor="text1"/>
                <w:sz w:val="19"/>
                <w:szCs w:val="19"/>
              </w:rPr>
              <w:t>stavebnom</w:t>
            </w:r>
            <w:r w:rsidR="00720AA3">
              <w:rPr>
                <w:rFonts w:ascii="Arial" w:hAnsi="Arial" w:cs="Arial"/>
                <w:color w:val="000000" w:themeColor="text1"/>
                <w:sz w:val="19"/>
                <w:szCs w:val="19"/>
              </w:rPr>
              <w:t xml:space="preserve"> poriadku.</w:t>
            </w:r>
          </w:p>
        </w:tc>
      </w:tr>
    </w:tbl>
    <w:p w14:paraId="7040D9A6" w14:textId="3B6B1174"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projektu, </w:t>
      </w:r>
      <w:r w:rsidR="00DC703D">
        <w:rPr>
          <w:rFonts w:ascii="Arial" w:hAnsi="Arial" w:cs="Arial"/>
          <w:color w:val="000000" w:themeColor="text1"/>
          <w:sz w:val="19"/>
          <w:szCs w:val="19"/>
        </w:rPr>
        <w:t>príloha Projektová dokumentácia</w:t>
      </w:r>
      <w:r w:rsidRPr="00152E2E">
        <w:rPr>
          <w:rFonts w:ascii="Arial" w:hAnsi="Arial" w:cs="Arial"/>
          <w:color w:val="000000" w:themeColor="text1"/>
          <w:sz w:val="19"/>
          <w:szCs w:val="19"/>
        </w:rPr>
        <w:t>.</w:t>
      </w:r>
    </w:p>
    <w:p w14:paraId="02EA9AC3" w14:textId="13EFD241"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593843">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osobám so zdravotným postihnutím.</w:t>
      </w:r>
    </w:p>
    <w:p w14:paraId="28CB7696" w14:textId="7D40F8CB" w:rsidR="00325D99" w:rsidRDefault="00325D99" w:rsidP="00325D99">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Ak sa stanovisko MPSVR SR týka aj súladu ŽoNFP so všeobecnými technickými požiadavkami na stavby užívané osobami s obmedzenou schopnosťou pohybu a orientácie, odborný hodnotiteľ postupuje podľa poznámky č. 1 uvedenej v kritériiu č. 1. </w:t>
      </w:r>
    </w:p>
    <w:p w14:paraId="12A01EC4" w14:textId="6D28E7D4"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w:t>
      </w:r>
      <w:r w:rsidR="00A46BE2">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1B814CC4" w14:textId="77777777" w:rsidR="00AA5F92" w:rsidRDefault="00AA5F92"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4664"/>
        <w:gridCol w:w="1397"/>
        <w:gridCol w:w="1544"/>
        <w:gridCol w:w="4511"/>
      </w:tblGrid>
      <w:tr w:rsidR="00474921" w:rsidRPr="00152E2E" w14:paraId="5C4E1848" w14:textId="77777777"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BF2E61">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560EE8D6" w:rsidR="003E1B8B" w:rsidRPr="00152E2E" w:rsidRDefault="003E1B8B"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4664"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39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4511"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BF2E61">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4664"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39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4511"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555C0208"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xml:space="preserve">: 7. Popis projektu, </w:t>
      </w:r>
      <w:r w:rsidR="00DB0A22">
        <w:rPr>
          <w:rFonts w:ascii="Arial" w:hAnsi="Arial" w:cs="Arial"/>
          <w:sz w:val="19"/>
          <w:szCs w:val="19"/>
        </w:rPr>
        <w:t>príloha Projektová dokumentácia (ak relevantné).</w:t>
      </w:r>
    </w:p>
    <w:p w14:paraId="58B82A0B" w14:textId="53D62281"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BC70FF">
        <w:rPr>
          <w:rFonts w:ascii="Arial" w:hAnsi="Arial" w:cs="Arial"/>
          <w:sz w:val="19"/>
          <w:szCs w:val="19"/>
        </w:rPr>
        <w:t xml:space="preserve">, </w:t>
      </w:r>
      <w:r w:rsidR="00BC70FF" w:rsidRPr="00B96711">
        <w:rPr>
          <w:rFonts w:ascii="Arial" w:hAnsi="Arial" w:cs="Arial"/>
          <w:sz w:val="19"/>
          <w:szCs w:val="19"/>
          <w:lang w:val="cs-CZ"/>
        </w:rPr>
        <w:t>budovanie dažďových záhrad</w:t>
      </w:r>
      <w:r w:rsidR="00BC70FF">
        <w:rPr>
          <w:rFonts w:ascii="Arial" w:hAnsi="Arial" w:cs="Arial"/>
          <w:sz w:val="19"/>
          <w:szCs w:val="19"/>
          <w:lang w:val="cs-CZ"/>
        </w:rPr>
        <w:t xml:space="preserve">, </w:t>
      </w:r>
      <w:r w:rsidR="00BC70FF" w:rsidRPr="00B96711">
        <w:rPr>
          <w:rFonts w:ascii="Arial" w:hAnsi="Arial" w:cs="Arial"/>
          <w:sz w:val="19"/>
          <w:szCs w:val="19"/>
          <w:lang w:val="cs-CZ"/>
        </w:rPr>
        <w:t>budovanie vegetačných striech</w:t>
      </w:r>
      <w:r w:rsidR="00BC70FF">
        <w:rPr>
          <w:rFonts w:ascii="Arial" w:hAnsi="Arial" w:cs="Arial"/>
          <w:sz w:val="19"/>
          <w:szCs w:val="19"/>
          <w:lang w:val="cs-CZ"/>
        </w:rPr>
        <w:t xml:space="preserve">, </w:t>
      </w:r>
      <w:r w:rsidR="00BC70FF" w:rsidRPr="00B96711">
        <w:rPr>
          <w:rFonts w:ascii="Arial" w:hAnsi="Arial" w:cs="Arial"/>
          <w:sz w:val="19"/>
          <w:szCs w:val="19"/>
          <w:lang w:val="cs-CZ"/>
        </w:rPr>
        <w:t>budovanie vertikálnych záhrad, zelených stien</w:t>
      </w:r>
      <w:r w:rsidR="00BC70FF">
        <w:rPr>
          <w:rFonts w:ascii="Arial" w:hAnsi="Arial" w:cs="Arial"/>
          <w:sz w:val="19"/>
          <w:szCs w:val="19"/>
          <w:lang w:val="cs-CZ"/>
        </w:rPr>
        <w:t xml:space="preserve">, </w:t>
      </w:r>
      <w:r w:rsidR="00BC70FF" w:rsidRPr="00B96711">
        <w:rPr>
          <w:rFonts w:ascii="Arial" w:hAnsi="Arial" w:cs="Arial"/>
          <w:sz w:val="19"/>
          <w:szCs w:val="19"/>
          <w:lang w:val="cs-CZ"/>
        </w:rPr>
        <w:t>využívanie zatrávňovacej dlažby</w:t>
      </w:r>
      <w:r w:rsidR="00BC70FF">
        <w:rPr>
          <w:rFonts w:ascii="Arial" w:hAnsi="Arial" w:cs="Arial"/>
          <w:sz w:val="19"/>
          <w:szCs w:val="19"/>
          <w:lang w:val="cs-CZ"/>
        </w:rPr>
        <w:t xml:space="preserve">, </w:t>
      </w:r>
      <w:r w:rsidR="00BC70FF"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C2E13E6"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BE41C3" w14:textId="77777777" w:rsidR="00325D99" w:rsidRDefault="00325D99">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603"/>
        <w:gridCol w:w="2397"/>
        <w:gridCol w:w="4634"/>
        <w:gridCol w:w="1389"/>
        <w:gridCol w:w="1557"/>
        <w:gridCol w:w="4546"/>
      </w:tblGrid>
      <w:tr w:rsidR="00C32A36" w:rsidRPr="00152E2E" w14:paraId="1E2B6D9D" w14:textId="77777777" w:rsidTr="00BF2E61">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BF2E61">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4634" w:type="dxa"/>
            <w:vMerge w:val="restart"/>
            <w:tcBorders>
              <w:top w:val="single" w:sz="4" w:space="0" w:color="auto"/>
              <w:left w:val="single" w:sz="4" w:space="0" w:color="auto"/>
              <w:right w:val="single" w:sz="4" w:space="0" w:color="auto"/>
            </w:tcBorders>
            <w:vAlign w:val="center"/>
          </w:tcPr>
          <w:p w14:paraId="1773B836" w14:textId="17E910C9" w:rsidR="003E1B8B" w:rsidRPr="00152E2E" w:rsidRDefault="003E1B8B" w:rsidP="0047724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w:t>
            </w:r>
            <w:r w:rsidR="00BF2E61">
              <w:rPr>
                <w:rFonts w:ascii="Arial" w:hAnsi="Arial" w:cs="Arial"/>
                <w:color w:val="000000" w:themeColor="text1"/>
                <w:sz w:val="19"/>
                <w:szCs w:val="19"/>
              </w:rPr>
              <w:t xml:space="preserve"> (najmä </w:t>
            </w:r>
            <w:r w:rsidR="00BF2E61">
              <w:rPr>
                <w:rFonts w:ascii="Arial" w:hAnsi="Arial" w:cs="Arial"/>
                <w:color w:val="000000" w:themeColor="text1"/>
                <w:sz w:val="19"/>
                <w:szCs w:val="19"/>
              </w:rPr>
              <w:lastRenderedPageBreak/>
              <w:t>s op</w:t>
            </w:r>
            <w:r w:rsidR="00477243">
              <w:rPr>
                <w:rFonts w:ascii="Arial" w:hAnsi="Arial" w:cs="Arial"/>
                <w:color w:val="000000" w:themeColor="text1"/>
                <w:sz w:val="19"/>
                <w:szCs w:val="19"/>
              </w:rPr>
              <w:t>a</w:t>
            </w:r>
            <w:r w:rsidR="00BF2E61">
              <w:rPr>
                <w:rFonts w:ascii="Arial" w:hAnsi="Arial" w:cs="Arial"/>
                <w:color w:val="000000" w:themeColor="text1"/>
                <w:sz w:val="19"/>
                <w:szCs w:val="19"/>
              </w:rPr>
              <w:t>treniami ESF)</w:t>
            </w:r>
            <w:r w:rsidRPr="00152E2E">
              <w:rPr>
                <w:rFonts w:ascii="Arial" w:hAnsi="Arial" w:cs="Arial"/>
                <w:color w:val="000000" w:themeColor="text1"/>
                <w:sz w:val="19"/>
                <w:szCs w:val="19"/>
              </w:rPr>
              <w:t xml:space="preserve"> a podporuje tak integrovaný prístup.</w:t>
            </w:r>
          </w:p>
        </w:tc>
        <w:tc>
          <w:tcPr>
            <w:tcW w:w="1389"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lastRenderedPageBreak/>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4546"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w:t>
            </w:r>
            <w:r w:rsidRPr="00152E2E">
              <w:rPr>
                <w:rFonts w:ascii="Arial" w:hAnsi="Arial" w:cs="Arial"/>
                <w:color w:val="000000" w:themeColor="text1"/>
                <w:sz w:val="19"/>
                <w:szCs w:val="19"/>
              </w:rPr>
              <w:lastRenderedPageBreak/>
              <w:t xml:space="preserve">iných OP. </w:t>
            </w:r>
          </w:p>
        </w:tc>
      </w:tr>
      <w:tr w:rsidR="003E1B8B" w:rsidRPr="00152E2E" w14:paraId="4B1197FF" w14:textId="77777777" w:rsidTr="00BF2E61">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4634"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389"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4546"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45C6E158"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w:t>
      </w:r>
      <w:r w:rsidR="00CA13F3">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1AA92358"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B758EB">
        <w:rPr>
          <w:rFonts w:ascii="Arial" w:hAnsi="Arial" w:cs="Arial"/>
          <w:color w:val="000000" w:themeColor="text1"/>
          <w:sz w:val="19"/>
          <w:szCs w:val="19"/>
        </w:rPr>
        <w:t xml:space="preserve"> </w:t>
      </w:r>
      <w:r w:rsidR="00B758EB"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C13B48A"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1F73FF3A" w14:textId="043EA29C" w:rsidR="00720AA3" w:rsidRDefault="00720AA3" w:rsidP="00F120F3">
      <w:pPr>
        <w:spacing w:before="120" w:after="120" w:line="288" w:lineRule="auto"/>
        <w:jc w:val="both"/>
        <w:rPr>
          <w:rFonts w:ascii="Arial" w:eastAsia="Arial Unicode MS" w:hAnsi="Arial" w:cs="Arial"/>
          <w:color w:val="000000" w:themeColor="text1"/>
          <w:sz w:val="19"/>
          <w:szCs w:val="19"/>
        </w:rPr>
      </w:pPr>
    </w:p>
    <w:p w14:paraId="71F0F3EA" w14:textId="77777777" w:rsidR="00593E7D" w:rsidRDefault="00593E7D" w:rsidP="00F120F3">
      <w:pPr>
        <w:spacing w:before="120" w:after="120" w:line="288" w:lineRule="auto"/>
        <w:jc w:val="both"/>
        <w:rPr>
          <w:rFonts w:ascii="Arial" w:eastAsia="Arial Unicode MS" w:hAnsi="Arial" w:cs="Arial"/>
          <w:color w:val="000000" w:themeColor="text1"/>
          <w:sz w:val="19"/>
          <w:szCs w:val="19"/>
        </w:rPr>
      </w:pPr>
    </w:p>
    <w:p w14:paraId="6A7EF433"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236B3D45"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641A3364"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5C326D6D"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4013181B" w14:textId="77777777" w:rsidR="00720AA3" w:rsidRDefault="00720AA3" w:rsidP="00F120F3">
      <w:pPr>
        <w:spacing w:before="120"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1914"/>
        <w:gridCol w:w="2835"/>
        <w:gridCol w:w="1388"/>
        <w:gridCol w:w="1557"/>
        <w:gridCol w:w="6694"/>
      </w:tblGrid>
      <w:tr w:rsidR="00D60222" w:rsidRPr="00152E2E" w14:paraId="7E1A3250" w14:textId="77777777" w:rsidTr="00973C38">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973C38">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1914"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6694"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E4012" w:rsidRPr="00152E2E" w14:paraId="22DF6D85" w14:textId="77777777" w:rsidTr="00973C38">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6694" w:type="dxa"/>
            <w:tcBorders>
              <w:top w:val="single" w:sz="4" w:space="0" w:color="auto"/>
              <w:left w:val="single" w:sz="4" w:space="0" w:color="auto"/>
              <w:bottom w:val="single" w:sz="4" w:space="0" w:color="auto"/>
              <w:right w:val="single" w:sz="4" w:space="0" w:color="auto"/>
            </w:tcBorders>
            <w:vAlign w:val="center"/>
            <w:hideMark/>
          </w:tcPr>
          <w:p w14:paraId="466EC745" w14:textId="123D96A8"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4E4012" w:rsidRPr="00152E2E" w14:paraId="07AD65C7" w14:textId="77777777" w:rsidTr="00973C38">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694" w:type="dxa"/>
            <w:tcBorders>
              <w:top w:val="single" w:sz="4" w:space="0" w:color="auto"/>
              <w:left w:val="single" w:sz="4" w:space="0" w:color="auto"/>
              <w:bottom w:val="single" w:sz="4" w:space="0" w:color="auto"/>
              <w:right w:val="single" w:sz="4" w:space="0" w:color="auto"/>
            </w:tcBorders>
            <w:vAlign w:val="center"/>
            <w:hideMark/>
          </w:tcPr>
          <w:p w14:paraId="09DD3E58" w14:textId="4AE816A6"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325D9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42CA7AB2"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D1E10B" w14:textId="77777777" w:rsidR="00325D99" w:rsidRPr="00152E2E" w:rsidRDefault="00325D99"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776"/>
        <w:gridCol w:w="1389"/>
        <w:gridCol w:w="1557"/>
        <w:gridCol w:w="5275"/>
      </w:tblGrid>
      <w:tr w:rsidR="004A7540" w:rsidRPr="00152E2E" w14:paraId="0F31A32C" w14:textId="77777777" w:rsidTr="00FF2558">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7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4E4012" w:rsidRPr="00152E2E" w14:paraId="4E32B2EB" w14:textId="77777777" w:rsidTr="00FF2558">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776"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76F65711"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w:t>
            </w:r>
            <w:r>
              <w:rPr>
                <w:rFonts w:ascii="Arial" w:hAnsi="Arial" w:cs="Arial"/>
                <w:color w:val="000000" w:themeColor="text1"/>
                <w:sz w:val="19"/>
                <w:szCs w:val="19"/>
              </w:rPr>
              <w:t xml:space="preserve">relevancia k projektovým ukazovateľom, </w:t>
            </w:r>
            <w:r w:rsidRPr="00152E2E">
              <w:rPr>
                <w:rFonts w:ascii="Arial" w:hAnsi="Arial" w:cs="Arial"/>
                <w:color w:val="000000" w:themeColor="text1"/>
                <w:sz w:val="19"/>
                <w:szCs w:val="19"/>
              </w:rPr>
              <w:t>súlad časového plánu s ďalšou súvisiacou dokumentáciou.</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4E4012" w:rsidRPr="00152E2E" w:rsidRDefault="004E4012"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275" w:type="dxa"/>
            <w:tcBorders>
              <w:top w:val="single" w:sz="4" w:space="0" w:color="auto"/>
              <w:left w:val="single" w:sz="4" w:space="0" w:color="auto"/>
              <w:bottom w:val="single" w:sz="4" w:space="0" w:color="auto"/>
              <w:right w:val="single" w:sz="4" w:space="0" w:color="auto"/>
            </w:tcBorders>
            <w:vAlign w:val="center"/>
            <w:hideMark/>
          </w:tcPr>
          <w:p w14:paraId="1BB6C866" w14:textId="21F096E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E4012" w:rsidRPr="00152E2E" w14:paraId="47AB5723" w14:textId="77777777" w:rsidTr="00FF2558">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1617CED6"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275" w:type="dxa"/>
            <w:tcBorders>
              <w:top w:val="single" w:sz="4" w:space="0" w:color="auto"/>
              <w:left w:val="single" w:sz="4" w:space="0" w:color="auto"/>
              <w:bottom w:val="single" w:sz="4" w:space="0" w:color="auto"/>
              <w:right w:val="single" w:sz="4" w:space="0" w:color="auto"/>
            </w:tcBorders>
            <w:vAlign w:val="center"/>
            <w:hideMark/>
          </w:tcPr>
          <w:p w14:paraId="3C9F55CC" w14:textId="51B6E29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4E4012" w:rsidRPr="00152E2E" w14:paraId="5C9617B2" w14:textId="77777777" w:rsidTr="00FF2558">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275" w:type="dxa"/>
            <w:tcBorders>
              <w:top w:val="single" w:sz="4" w:space="0" w:color="auto"/>
              <w:left w:val="single" w:sz="4" w:space="0" w:color="auto"/>
              <w:bottom w:val="single" w:sz="4" w:space="0" w:color="auto"/>
              <w:right w:val="single" w:sz="4" w:space="0" w:color="auto"/>
            </w:tcBorders>
            <w:vAlign w:val="center"/>
            <w:hideMark/>
          </w:tcPr>
          <w:p w14:paraId="5B581121" w14:textId="23C9F217"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706896"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w:t>
      </w:r>
      <w:r w:rsidR="00DC703D" w:rsidRPr="00706896">
        <w:rPr>
          <w:rFonts w:ascii="Arial" w:hAnsi="Arial" w:cs="Arial"/>
          <w:color w:val="000000" w:themeColor="text1"/>
          <w:sz w:val="19"/>
          <w:szCs w:val="19"/>
          <w:lang w:val="sk-SK"/>
        </w:rPr>
        <w:t xml:space="preserve">, resp. čiastkové práce na </w:t>
      </w:r>
      <w:r w:rsidRPr="00706896">
        <w:rPr>
          <w:rFonts w:ascii="Arial" w:hAnsi="Arial" w:cs="Arial"/>
          <w:color w:val="000000" w:themeColor="text1"/>
          <w:sz w:val="19"/>
          <w:szCs w:val="19"/>
          <w:lang w:val="sk-SK"/>
        </w:rPr>
        <w:t>projekt</w:t>
      </w:r>
      <w:r w:rsidR="00DC703D" w:rsidRPr="00706896">
        <w:rPr>
          <w:rFonts w:ascii="Arial" w:hAnsi="Arial" w:cs="Arial"/>
          <w:color w:val="000000" w:themeColor="text1"/>
          <w:sz w:val="19"/>
          <w:szCs w:val="19"/>
          <w:lang w:val="sk-SK"/>
        </w:rPr>
        <w:t>e</w:t>
      </w:r>
      <w:r w:rsidRPr="00706896">
        <w:rPr>
          <w:rFonts w:ascii="Arial" w:hAnsi="Arial" w:cs="Arial"/>
          <w:color w:val="000000" w:themeColor="text1"/>
          <w:sz w:val="19"/>
          <w:szCs w:val="19"/>
          <w:lang w:val="sk-SK"/>
        </w:rPr>
        <w:t xml:space="preserve"> na seba vecne a logicky nadväzujú;</w:t>
      </w:r>
    </w:p>
    <w:p w14:paraId="3A270A6F" w14:textId="77777777" w:rsidR="00636D65" w:rsidRPr="00706896"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 sú uvedené v správnej časovej nadväznosti;</w:t>
      </w:r>
    </w:p>
    <w:p w14:paraId="15592A82" w14:textId="1D354E51" w:rsidR="004E4012" w:rsidRPr="00706896" w:rsidRDefault="004E4012"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k jednotlivým aktivitám sú priradené projektové ukazovatele</w:t>
      </w:r>
      <w:r w:rsidR="001E5EC1" w:rsidRPr="00706896">
        <w:rPr>
          <w:rFonts w:ascii="Arial" w:hAnsi="Arial" w:cs="Arial"/>
          <w:color w:val="000000" w:themeColor="text1"/>
          <w:sz w:val="19"/>
          <w:szCs w:val="19"/>
          <w:lang w:val="sk-SK"/>
        </w:rPr>
        <w:t>;</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dĺžka trvania jednotlivých</w:t>
      </w:r>
      <w:r w:rsidRPr="00152E2E">
        <w:rPr>
          <w:rFonts w:ascii="Arial" w:hAnsi="Arial" w:cs="Arial"/>
          <w:color w:val="000000" w:themeColor="text1"/>
          <w:sz w:val="19"/>
          <w:szCs w:val="19"/>
          <w:lang w:val="sk-SK"/>
        </w:rPr>
        <w:t xml:space="preserve">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52E2E"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550E9256"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6DE80F9" w14:textId="73F22319" w:rsidR="00AA5F92" w:rsidRDefault="00AA5F92" w:rsidP="006E7861">
      <w:pPr>
        <w:spacing w:before="120" w:after="120" w:line="288" w:lineRule="auto"/>
        <w:jc w:val="both"/>
        <w:rPr>
          <w:rFonts w:ascii="Arial" w:hAnsi="Arial" w:cs="Arial"/>
          <w:color w:val="000000" w:themeColor="text1"/>
          <w:sz w:val="19"/>
          <w:szCs w:val="19"/>
        </w:rPr>
      </w:pPr>
    </w:p>
    <w:p w14:paraId="2B3967D3" w14:textId="404DA215" w:rsidR="0029007A" w:rsidRDefault="0029007A" w:rsidP="006E7861">
      <w:pPr>
        <w:spacing w:before="120" w:after="120" w:line="288" w:lineRule="auto"/>
        <w:jc w:val="both"/>
        <w:rPr>
          <w:rFonts w:ascii="Arial" w:hAnsi="Arial" w:cs="Arial"/>
          <w:color w:val="000000" w:themeColor="text1"/>
          <w:sz w:val="19"/>
          <w:szCs w:val="19"/>
        </w:rPr>
      </w:pPr>
    </w:p>
    <w:p w14:paraId="7D4FD26C" w14:textId="64B3B127" w:rsidR="00593E7D" w:rsidRDefault="00593E7D" w:rsidP="006E7861">
      <w:pPr>
        <w:spacing w:before="120" w:after="120" w:line="288" w:lineRule="auto"/>
        <w:jc w:val="both"/>
        <w:rPr>
          <w:rFonts w:ascii="Arial" w:hAnsi="Arial" w:cs="Arial"/>
          <w:color w:val="000000" w:themeColor="text1"/>
          <w:sz w:val="19"/>
          <w:szCs w:val="19"/>
        </w:rPr>
      </w:pPr>
    </w:p>
    <w:p w14:paraId="5CA00659" w14:textId="77777777" w:rsidR="00593E7D" w:rsidRDefault="00593E7D" w:rsidP="006E7861">
      <w:pPr>
        <w:spacing w:before="120" w:after="120" w:line="288" w:lineRule="auto"/>
        <w:jc w:val="both"/>
        <w:rPr>
          <w:rFonts w:ascii="Arial" w:hAnsi="Arial" w:cs="Arial"/>
          <w:color w:val="000000" w:themeColor="text1"/>
          <w:sz w:val="19"/>
          <w:szCs w:val="19"/>
        </w:rPr>
      </w:pPr>
    </w:p>
    <w:p w14:paraId="287EFCDD" w14:textId="2933B352" w:rsidR="0029007A" w:rsidRDefault="0029007A" w:rsidP="006E7861">
      <w:pPr>
        <w:spacing w:before="120" w:after="120" w:line="288" w:lineRule="auto"/>
        <w:jc w:val="both"/>
        <w:rPr>
          <w:rFonts w:ascii="Arial" w:hAnsi="Arial" w:cs="Arial"/>
          <w:color w:val="000000" w:themeColor="text1"/>
          <w:sz w:val="19"/>
          <w:szCs w:val="19"/>
        </w:rPr>
      </w:pPr>
    </w:p>
    <w:p w14:paraId="3F73241C" w14:textId="77777777" w:rsidR="0029007A" w:rsidRDefault="0029007A"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E5EC1">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119"/>
        <w:gridCol w:w="1383"/>
        <w:gridCol w:w="1557"/>
        <w:gridCol w:w="6557"/>
      </w:tblGrid>
      <w:tr w:rsidR="00D60222" w:rsidRPr="00152E2E" w14:paraId="7339ED2A"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9F5DD9">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Administratívne a odborné kapacity môžu byť zabezpečené buď z interných alebo externých zdrojov.</w:t>
            </w:r>
          </w:p>
        </w:tc>
        <w:tc>
          <w:tcPr>
            <w:tcW w:w="1383"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6557"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t>obdobných/porovnateľných projektov.</w:t>
            </w:r>
          </w:p>
        </w:tc>
      </w:tr>
      <w:tr w:rsidR="002B7643" w:rsidRPr="00152E2E" w14:paraId="012D8E6F" w14:textId="77777777" w:rsidTr="009F5DD9">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6557"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9F5DD9">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557"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5F9F2DF3"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D60222" w:rsidRPr="00152E2E" w14:paraId="2662E633"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9F5DD9">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702"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9F5DD9">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702"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9F5DD9">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702"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61FE11A0"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5B2FBCC1"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1692416" w14:textId="77777777" w:rsidR="00325D99" w:rsidRPr="00152E2E" w:rsidRDefault="00325D99"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 xml:space="preserve">Pozn.: V prípade identifikácie neoprávnených výdavkov </w:t>
            </w:r>
            <w:r w:rsidRPr="00152E2E">
              <w:rPr>
                <w:rFonts w:ascii="Arial" w:hAnsi="Arial" w:cs="Arial"/>
                <w:i/>
                <w:color w:val="000000" w:themeColor="text1"/>
                <w:sz w:val="19"/>
                <w:szCs w:val="19"/>
              </w:rPr>
              <w:lastRenderedPageBreak/>
              <w:t>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Menej ako 70% finančnej hodnoty žiadateľom definovaných celkových oprávnených výdavkov projektu je vecne oprávnených (obsahová oprávnenosť, </w:t>
            </w:r>
            <w:r w:rsidRPr="00152E2E">
              <w:rPr>
                <w:rFonts w:ascii="Arial" w:eastAsia="Helvetica" w:hAnsi="Arial" w:cs="Arial"/>
                <w:color w:val="000000" w:themeColor="text1"/>
                <w:sz w:val="19"/>
                <w:szCs w:val="19"/>
              </w:rPr>
              <w:lastRenderedPageBreak/>
              <w:t>účelnosť a účinnosť).</w:t>
            </w:r>
          </w:p>
        </w:tc>
      </w:tr>
    </w:tbl>
    <w:p w14:paraId="20048A1F" w14:textId="6AF6FF9D" w:rsidR="00856944" w:rsidRPr="00152E2E" w:rsidRDefault="00856944" w:rsidP="00325D99">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w:t>
      </w:r>
      <w:r w:rsidRPr="00152E2E">
        <w:rPr>
          <w:rFonts w:ascii="Arial" w:hAnsi="Arial" w:cs="Arial"/>
          <w:color w:val="000000" w:themeColor="text1"/>
          <w:sz w:val="19"/>
          <w:szCs w:val="19"/>
        </w:rPr>
        <w:t>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44565DD5" w:rsidR="00522C7A"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9F5DD9">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 xml:space="preserve">Uvedené sa overuje prostredníctvom stanovených benchmarkov (mernej investičnej náročnosti projektu) </w:t>
            </w:r>
            <w:r w:rsidRPr="00152E2E">
              <w:rPr>
                <w:rFonts w:ascii="Arial" w:eastAsiaTheme="minorHAnsi" w:hAnsi="Arial" w:cs="Arial"/>
                <w:color w:val="000000" w:themeColor="text1"/>
                <w:sz w:val="19"/>
                <w:szCs w:val="19"/>
                <w:u w:color="000000"/>
              </w:rPr>
              <w:lastRenderedPageBreak/>
              <w:t>a/alebo finančných limitov, príp. zrealizovaného verejného obstarávania, vykonaného prieskumu trhu alebo ďalších nástrojov na overenie hospodárnosti a efektívnosti výdavkov (napr. znalecký posudok).</w:t>
            </w:r>
          </w:p>
          <w:p w14:paraId="1D58268B" w14:textId="77777777" w:rsidR="001325C0" w:rsidRDefault="002B7643" w:rsidP="00885E81">
            <w:pPr>
              <w:spacing w:after="60" w:line="288" w:lineRule="auto"/>
              <w:jc w:val="both"/>
              <w:rPr>
                <w:rFonts w:ascii="Arial" w:eastAsiaTheme="minorHAnsi" w:hAnsi="Arial" w:cs="Arial"/>
                <w:i/>
                <w:iCs/>
                <w:color w:val="000000"/>
                <w:sz w:val="19"/>
                <w:szCs w:val="19"/>
                <w:bdr w:val="none" w:sz="0" w:space="0" w:color="auto" w:frame="1"/>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A308DB2" w14:textId="59CB6568" w:rsidR="001E5EC1" w:rsidRPr="00152E2E" w:rsidRDefault="001E5EC1" w:rsidP="00885E81">
            <w:pPr>
              <w:spacing w:after="60" w:line="288" w:lineRule="auto"/>
              <w:jc w:val="both"/>
              <w:rPr>
                <w:rFonts w:ascii="Arial" w:hAnsi="Arial" w:cs="Arial"/>
                <w:color w:val="000000" w:themeColor="text1"/>
                <w:sz w:val="19"/>
                <w:szCs w:val="19"/>
                <w:u w:color="000000"/>
              </w:rPr>
            </w:pPr>
            <w:r w:rsidRPr="00D5655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885E81">
            <w:pPr>
              <w:spacing w:after="160" w:line="288" w:lineRule="auto"/>
              <w:jc w:val="both"/>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9F5DD9">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384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20B917BB"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lastRenderedPageBreak/>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8F76B5A" w14:textId="0988A898" w:rsidR="00937B78" w:rsidRPr="00937B78" w:rsidRDefault="00AE2C98" w:rsidP="00937B7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937B78" w:rsidRPr="00937B78">
        <w:rPr>
          <w:rFonts w:ascii="Arial" w:hAnsi="Arial" w:cs="Arial"/>
          <w:color w:val="000000" w:themeColor="text1"/>
          <w:sz w:val="19"/>
          <w:szCs w:val="19"/>
        </w:rPr>
        <w:t xml:space="preserve"> </w:t>
      </w:r>
      <w:r w:rsidR="00A00FB7" w:rsidRPr="00D867A0">
        <w:rPr>
          <w:rFonts w:ascii="Arial" w:hAnsi="Arial" w:cs="Arial"/>
          <w:color w:val="000000" w:themeColor="text1"/>
          <w:sz w:val="19"/>
          <w:szCs w:val="19"/>
        </w:rPr>
        <w:t xml:space="preserve">Ak identifikované </w:t>
      </w:r>
      <w:r w:rsidR="00A00FB7" w:rsidRPr="0029007A">
        <w:rPr>
          <w:rFonts w:ascii="Arial" w:hAnsi="Arial" w:cs="Arial"/>
          <w:sz w:val="19"/>
          <w:szCs w:val="19"/>
        </w:rPr>
        <w:t>v</w:t>
      </w:r>
      <w:r w:rsidR="00937B78" w:rsidRPr="0029007A">
        <w:rPr>
          <w:rFonts w:ascii="Arial" w:hAnsi="Arial" w:cs="Arial"/>
          <w:sz w:val="19"/>
          <w:szCs w:val="19"/>
        </w:rPr>
        <w:t xml:space="preserve">ecne neopravnené výdavky tvoria viac ako 30% </w:t>
      </w:r>
      <w:r w:rsidR="00937B78" w:rsidRPr="00D867A0">
        <w:rPr>
          <w:rFonts w:ascii="Arial" w:eastAsia="Helvetica" w:hAnsi="Arial" w:cs="Arial"/>
          <w:color w:val="000000" w:themeColor="text1"/>
          <w:sz w:val="19"/>
          <w:szCs w:val="19"/>
        </w:rPr>
        <w:t>finančnej hodnoty žiadateľom definovaných celkových oprávnených výdavkov projektu</w:t>
      </w:r>
      <w:r w:rsidR="00A00FB7" w:rsidRPr="00D867A0">
        <w:rPr>
          <w:rFonts w:ascii="Arial" w:eastAsia="Helvetica" w:hAnsi="Arial" w:cs="Arial"/>
          <w:color w:val="000000" w:themeColor="text1"/>
          <w:sz w:val="19"/>
          <w:szCs w:val="19"/>
        </w:rPr>
        <w:t>, navrhnuté výdavky projektu nespĺňajú podmienku efektívnosti a hospodárnosti projektu.</w:t>
      </w:r>
    </w:p>
    <w:p w14:paraId="2EA114A8" w14:textId="37F9F368" w:rsidR="00937B78" w:rsidRPr="00937B78" w:rsidRDefault="00534485" w:rsidP="00937B78">
      <w:pPr>
        <w:spacing w:before="120" w:after="120" w:line="288" w:lineRule="auto"/>
        <w:jc w:val="both"/>
        <w:rPr>
          <w:rFonts w:ascii="Arial" w:hAnsi="Arial" w:cs="Arial"/>
          <w:color w:val="000000" w:themeColor="text1"/>
          <w:sz w:val="19"/>
          <w:szCs w:val="19"/>
        </w:rPr>
      </w:pPr>
      <w:r w:rsidRPr="00937B78">
        <w:rPr>
          <w:rFonts w:ascii="Arial" w:hAnsi="Arial" w:cs="Arial"/>
          <w:color w:val="000000" w:themeColor="text1"/>
          <w:sz w:val="19"/>
          <w:szCs w:val="19"/>
        </w:rPr>
        <w:t>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w:t>
      </w:r>
      <w:r w:rsidR="00937B78">
        <w:rPr>
          <w:rFonts w:ascii="Arial" w:hAnsi="Arial" w:cs="Arial"/>
          <w:color w:val="000000" w:themeColor="text1"/>
          <w:sz w:val="19"/>
          <w:szCs w:val="19"/>
        </w:rPr>
        <w:t xml:space="preserve">.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5BD244B5" w14:textId="7A797C62" w:rsidR="00885E81" w:rsidRDefault="00AE2C98"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60C9C" w:rsidRPr="009B070E">
        <w:rPr>
          <w:rFonts w:ascii="Arial" w:hAnsi="Arial" w:cs="Arial"/>
          <w:sz w:val="19"/>
          <w:szCs w:val="19"/>
        </w:rPr>
        <w:t xml:space="preserve">Hodnotiteľ je povinný popísať a uviesť v časti Komentár </w:t>
      </w:r>
      <w:r w:rsidR="00960C9C"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32F9A">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FA3E0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60769B">
        <w:rPr>
          <w:rFonts w:ascii="Arial" w:hAnsi="Arial" w:cs="Arial"/>
          <w:color w:val="000000" w:themeColor="text1"/>
          <w:sz w:val="19"/>
          <w:szCs w:val="19"/>
        </w:rPr>
        <w:t xml:space="preserve">právne </w:t>
      </w:r>
      <w:r w:rsidR="00FA3E0C">
        <w:rPr>
          <w:rFonts w:ascii="Arial" w:hAnsi="Arial" w:cs="Arial"/>
          <w:color w:val="000000" w:themeColor="text1"/>
          <w:sz w:val="19"/>
          <w:szCs w:val="19"/>
        </w:rPr>
        <w:t xml:space="preserve">predpisy (tam, kde je to relevantné) </w:t>
      </w:r>
      <w:r w:rsidR="00FA3E0C">
        <w:rPr>
          <w:rFonts w:ascii="Arial" w:hAnsi="Arial" w:cs="Arial"/>
          <w:color w:val="000000" w:themeColor="text1"/>
          <w:sz w:val="19"/>
          <w:szCs w:val="19"/>
        </w:rPr>
        <w:lastRenderedPageBreak/>
        <w:t>atď., ktoré boli posudzované v rámci overovania efektívnosti a hospodárnosti výdavkov a uvedie výsledok posúdenia.</w:t>
      </w:r>
      <w:r w:rsidR="00432F9A">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0B90995D" w14:textId="77777777" w:rsidR="00777769" w:rsidRDefault="00777769"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1A5C3AC" w14:textId="32EB650E" w:rsidR="00777769" w:rsidRDefault="00777769"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386E4A2F"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4743"/>
        <w:gridCol w:w="1375"/>
        <w:gridCol w:w="1555"/>
        <w:gridCol w:w="4659"/>
      </w:tblGrid>
      <w:tr w:rsidR="00171453" w:rsidRPr="00152E2E" w14:paraId="6828CCED" w14:textId="77777777" w:rsidTr="009F5DD9">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9F5DD9">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555"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9F5DD9">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77D037C6" w:rsidR="00885E81" w:rsidRDefault="00885E81" w:rsidP="00325D99">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593E7D">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2FDF7D13" w14:textId="77777777" w:rsidR="00885E81" w:rsidRDefault="00885E81" w:rsidP="00325D99">
      <w:pPr>
        <w:spacing w:before="120"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673FB6D0" w14:textId="77777777" w:rsidR="00AA5F92" w:rsidRDefault="00AA5F92"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lastRenderedPageBreak/>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3AD85623"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D6E24A2" w14:textId="77777777" w:rsidR="00122F07" w:rsidRDefault="00122F07" w:rsidP="00122F07">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86D4313" w14:textId="77777777" w:rsidR="00122F07" w:rsidRPr="0081685B" w:rsidRDefault="00122F07"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080A9764" w14:textId="77777777" w:rsidR="00885E81" w:rsidRPr="0081685B" w:rsidRDefault="00885E81" w:rsidP="00885E81">
      <w:pPr>
        <w:spacing w:after="0" w:line="276" w:lineRule="auto"/>
        <w:jc w:val="both"/>
        <w:rPr>
          <w:rFonts w:ascii="Arial" w:hAnsi="Arial" w:cs="Arial"/>
          <w:b/>
          <w:color w:val="000000" w:themeColor="text1"/>
          <w:sz w:val="19"/>
          <w:szCs w:val="19"/>
        </w:rPr>
      </w:pPr>
    </w:p>
    <w:p w14:paraId="195E92AD" w14:textId="77777777" w:rsidR="00885E81" w:rsidRPr="0081685B" w:rsidRDefault="00885E81" w:rsidP="00885E81">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2AA9BE0"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86"/>
        <w:gridCol w:w="4639"/>
        <w:gridCol w:w="1390"/>
        <w:gridCol w:w="1557"/>
        <w:gridCol w:w="4550"/>
      </w:tblGrid>
      <w:tr w:rsidR="00171453" w:rsidRPr="00152E2E" w14:paraId="5EB6617A" w14:textId="77777777" w:rsidTr="001E5EC1">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1E5EC1">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4639"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390"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4550"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1E5EC1">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4550"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1E5EC1">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4550"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80% až do 90% z finančnej hodnoty navrhovaných </w:t>
            </w:r>
            <w:r w:rsidRPr="00152E2E">
              <w:rPr>
                <w:rFonts w:ascii="Arial" w:eastAsia="Helvetica" w:hAnsi="Arial" w:cs="Arial"/>
                <w:color w:val="000000" w:themeColor="text1"/>
                <w:sz w:val="19"/>
                <w:szCs w:val="19"/>
              </w:rPr>
              <w:lastRenderedPageBreak/>
              <w:t>celkových výdavkov je vecne oprávnených.</w:t>
            </w:r>
          </w:p>
        </w:tc>
      </w:tr>
      <w:tr w:rsidR="001B3DA2" w:rsidRPr="00152E2E" w14:paraId="7A58D7A8" w14:textId="77777777" w:rsidTr="001E5EC1">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4550"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09F894C7"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w:t>
      </w:r>
      <w:r w:rsidRPr="00152E2E">
        <w:rPr>
          <w:rFonts w:ascii="Arial" w:hAnsi="Arial" w:cs="Arial"/>
          <w:color w:val="000000" w:themeColor="text1"/>
          <w:sz w:val="19"/>
          <w:szCs w:val="19"/>
        </w:rPr>
        <w:t xml:space="preserve">11. Rozpočet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7E6BBA5E"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46337F63" w14:textId="77777777" w:rsidR="00885E81" w:rsidRDefault="00885E81"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w:t>
            </w:r>
            <w:r w:rsidRPr="00152E2E">
              <w:rPr>
                <w:rFonts w:ascii="Arial" w:eastAsia="Helvetica" w:hAnsi="Arial" w:cs="Arial"/>
                <w:color w:val="000000" w:themeColor="text1"/>
                <w:sz w:val="19"/>
                <w:szCs w:val="19"/>
              </w:rPr>
              <w:lastRenderedPageBreak/>
              <w:t>individuálnych položiek. Nedostatky spôsobujú odchýlku 5% a viac z výšky celkového navrhovaného rozpočtu.</w:t>
            </w:r>
          </w:p>
        </w:tc>
      </w:tr>
    </w:tbl>
    <w:p w14:paraId="1A1F4160" w14:textId="207054DC"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593E7D">
      <w:headerReference w:type="even" r:id="rId9"/>
      <w:headerReference w:type="default" r:id="rId10"/>
      <w:footerReference w:type="even" r:id="rId11"/>
      <w:footerReference w:type="default" r:id="rId12"/>
      <w:headerReference w:type="first" r:id="rId13"/>
      <w:footerReference w:type="first" r:id="rId14"/>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D867A0" w:rsidRDefault="00D867A0" w:rsidP="006447D5">
      <w:pPr>
        <w:spacing w:after="0" w:line="240" w:lineRule="auto"/>
      </w:pPr>
      <w:r>
        <w:separator/>
      </w:r>
    </w:p>
  </w:endnote>
  <w:endnote w:type="continuationSeparator" w:id="0">
    <w:p w14:paraId="6126CBC2" w14:textId="77777777" w:rsidR="00D867A0" w:rsidRDefault="00D867A0"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EE06A" w14:textId="77777777" w:rsidR="00AE1E5C" w:rsidRDefault="00AE1E5C">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5D6D2780" w:rsidR="00D867A0" w:rsidRDefault="00D867A0" w:rsidP="001C495C">
        <w:pPr>
          <w:pStyle w:val="Pta"/>
        </w:pPr>
        <w:r w:rsidRPr="00D64092">
          <w:rPr>
            <w:rFonts w:ascii="Arial" w:hAnsi="Arial" w:cs="Arial"/>
            <w:sz w:val="16"/>
            <w:szCs w:val="16"/>
          </w:rPr>
          <w:t xml:space="preserve">Príručka pre odborných hodnotiteľov IROP, verzia </w:t>
        </w:r>
        <w:r w:rsidR="000511B2">
          <w:rPr>
            <w:rFonts w:ascii="Arial" w:hAnsi="Arial" w:cs="Arial"/>
            <w:sz w:val="16"/>
            <w:szCs w:val="16"/>
          </w:rPr>
          <w:t>12.</w:t>
        </w:r>
        <w:del w:id="0" w:author="OM1" w:date="2022-05-25T09:26:00Z">
          <w:r w:rsidR="000511B2" w:rsidDel="00D8636D">
            <w:rPr>
              <w:rFonts w:ascii="Arial" w:hAnsi="Arial" w:cs="Arial"/>
              <w:sz w:val="16"/>
              <w:szCs w:val="16"/>
            </w:rPr>
            <w:delText>0</w:delText>
          </w:r>
          <w:r w:rsidR="00AE1E5C" w:rsidDel="00D8636D">
            <w:rPr>
              <w:rFonts w:ascii="Arial" w:hAnsi="Arial" w:cs="Arial"/>
              <w:sz w:val="16"/>
              <w:szCs w:val="16"/>
            </w:rPr>
            <w:delText xml:space="preserve">                                                                                                                                                                                                                                            </w:delText>
          </w:r>
        </w:del>
        <w:ins w:id="1" w:author="OM1" w:date="2022-05-25T09:26:00Z">
          <w:r w:rsidR="00D8636D">
            <w:rPr>
              <w:rFonts w:ascii="Arial" w:hAnsi="Arial" w:cs="Arial"/>
              <w:sz w:val="16"/>
              <w:szCs w:val="16"/>
            </w:rPr>
            <w:t>1</w:t>
          </w:r>
          <w:bookmarkStart w:id="2" w:name="_GoBack"/>
          <w:bookmarkEnd w:id="2"/>
          <w:r w:rsidR="00D8636D">
            <w:rPr>
              <w:rFonts w:ascii="Arial" w:hAnsi="Arial" w:cs="Arial"/>
              <w:sz w:val="16"/>
              <w:szCs w:val="16"/>
            </w:rPr>
            <w:t xml:space="preserve">                                                                                                                                                                                                                                            </w:t>
          </w:r>
        </w:ins>
        <w:r>
          <w:fldChar w:fldCharType="begin"/>
        </w:r>
        <w:r>
          <w:instrText xml:space="preserve"> PAGE   \* MERGEFORMAT </w:instrText>
        </w:r>
        <w:r>
          <w:fldChar w:fldCharType="separate"/>
        </w:r>
        <w:r w:rsidR="00D8636D">
          <w:rPr>
            <w:noProof/>
          </w:rPr>
          <w:t>2</w:t>
        </w:r>
        <w:r>
          <w:rPr>
            <w:noProof/>
          </w:rPr>
          <w:fldChar w:fldCharType="end"/>
        </w:r>
      </w:p>
    </w:sdtContent>
  </w:sdt>
  <w:p w14:paraId="5EA23281" w14:textId="77777777" w:rsidR="00D867A0" w:rsidRDefault="00D867A0">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285B6677" w:rsidR="00D867A0" w:rsidRDefault="00D867A0">
    <w:pPr>
      <w:pStyle w:val="Pta"/>
    </w:pPr>
    <w:r w:rsidRPr="00D64092">
      <w:rPr>
        <w:rFonts w:ascii="Arial" w:hAnsi="Arial" w:cs="Arial"/>
        <w:sz w:val="16"/>
        <w:szCs w:val="16"/>
      </w:rPr>
      <w:t>Príručka pre odborných hodnotiteľov IROP, verzia</w:t>
    </w:r>
    <w:r>
      <w:rPr>
        <w:rFonts w:ascii="Arial" w:hAnsi="Arial" w:cs="Arial"/>
        <w:sz w:val="16"/>
        <w:szCs w:val="16"/>
      </w:rPr>
      <w:t xml:space="preserve"> </w:t>
    </w:r>
    <w:r w:rsidR="000511B2">
      <w:rPr>
        <w:rFonts w:ascii="Arial" w:hAnsi="Arial" w:cs="Arial"/>
        <w:sz w:val="16"/>
        <w:szCs w:val="16"/>
      </w:rPr>
      <w:t>12.</w:t>
    </w:r>
    <w:del w:id="3" w:author="OM1" w:date="2022-05-25T09:26:00Z">
      <w:r w:rsidR="000511B2" w:rsidDel="00D8636D">
        <w:rPr>
          <w:rFonts w:ascii="Arial" w:hAnsi="Arial" w:cs="Arial"/>
          <w:sz w:val="16"/>
          <w:szCs w:val="16"/>
        </w:rPr>
        <w:delText>0</w:delText>
      </w:r>
    </w:del>
    <w:ins w:id="4" w:author="OM1" w:date="2022-05-25T09:26:00Z">
      <w:r w:rsidR="00D8636D">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D867A0" w:rsidRDefault="00D867A0" w:rsidP="006447D5">
      <w:pPr>
        <w:spacing w:after="0" w:line="240" w:lineRule="auto"/>
      </w:pPr>
      <w:r>
        <w:separator/>
      </w:r>
    </w:p>
  </w:footnote>
  <w:footnote w:type="continuationSeparator" w:id="0">
    <w:p w14:paraId="41032C57" w14:textId="77777777" w:rsidR="00D867A0" w:rsidRDefault="00D867A0" w:rsidP="006447D5">
      <w:pPr>
        <w:spacing w:after="0" w:line="240" w:lineRule="auto"/>
      </w:pPr>
      <w:r>
        <w:continuationSeparator/>
      </w:r>
    </w:p>
  </w:footnote>
  <w:footnote w:id="1">
    <w:p w14:paraId="3A883C76" w14:textId="77777777" w:rsidR="00D867A0" w:rsidRPr="00825CEF" w:rsidRDefault="00D867A0" w:rsidP="00451848">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 xml:space="preserve">Dátum nadobudnutia účinnosti zmeny zákona o EŠIF je 1. júla 2019. Príloha platí pre výzvy vyhlásené po 1.7.2019. </w:t>
      </w:r>
    </w:p>
  </w:footnote>
  <w:footnote w:id="2">
    <w:p w14:paraId="6B0EFDDD" w14:textId="7F8B3A10" w:rsidR="00D867A0" w:rsidRDefault="00D867A0" w:rsidP="005377EF">
      <w:pPr>
        <w:pStyle w:val="Textpoznmkypodiarou"/>
      </w:pPr>
      <w:r>
        <w:rPr>
          <w:rStyle w:val="Odkaznapoznmkupodiarou"/>
        </w:rPr>
        <w:footnoteRef/>
      </w:r>
      <w:r>
        <w:t xml:space="preserve"> Pozri spôsob vyhodnotenia kritéria 1.3.</w:t>
      </w:r>
    </w:p>
  </w:footnote>
  <w:footnote w:id="3">
    <w:p w14:paraId="34FCEA99" w14:textId="05B526B7" w:rsidR="00D867A0" w:rsidRDefault="00D867A0" w:rsidP="00325D99">
      <w:pPr>
        <w:pStyle w:val="Textpoznmkypodiarou"/>
      </w:pPr>
      <w:r>
        <w:rPr>
          <w:rStyle w:val="Odkaznapoznmkupodiarou"/>
        </w:rPr>
        <w:footnoteRef/>
      </w:r>
      <w:r>
        <w:t xml:space="preserve"> Odborný hodnotieľ uvedie aj dôvody, prečo akceptuje/nealcceptuje stanovisko MPSVR SR.</w:t>
      </w:r>
    </w:p>
  </w:footnote>
  <w:footnote w:id="4">
    <w:p w14:paraId="66C5CDFF" w14:textId="510133E2" w:rsidR="00D867A0" w:rsidRDefault="00D867A0">
      <w:pPr>
        <w:pStyle w:val="Textpoznmkypodiarou"/>
      </w:pPr>
      <w:r>
        <w:rPr>
          <w:rStyle w:val="Odkaznapoznmkupodiarou"/>
        </w:rPr>
        <w:footnoteRef/>
      </w:r>
      <w:r>
        <w:t xml:space="preserve"> Odborný hodnototeľ uvedie aj dôvody, prečo akceptuje/neakceptuje stanovisko MPSVR SR</w:t>
      </w:r>
    </w:p>
  </w:footnote>
  <w:footnote w:id="5">
    <w:p w14:paraId="5552B337" w14:textId="7160C1BD" w:rsidR="00D867A0" w:rsidRDefault="00D867A0" w:rsidP="00A46BE2">
      <w:pPr>
        <w:pStyle w:val="Textpoznmkypodiarou"/>
      </w:pPr>
      <w:r>
        <w:rPr>
          <w:rStyle w:val="Odkaznapoznmkupodiarou"/>
        </w:rPr>
        <w:footnoteRef/>
      </w:r>
      <w:r>
        <w:t xml:space="preserve"> Odborný hodnotieľ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4A8C3" w14:textId="77777777" w:rsidR="00AE1E5C" w:rsidRDefault="00AE1E5C">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A59DF" w14:textId="77777777" w:rsidR="00AE1E5C" w:rsidRDefault="00AE1E5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923F" w14:textId="65C19EC0" w:rsidR="004E49EA" w:rsidRDefault="004E49EA" w:rsidP="004E49EA">
    <w:pPr>
      <w:pStyle w:val="Hlavika"/>
      <w:tabs>
        <w:tab w:val="left" w:pos="708"/>
      </w:tabs>
      <w:jc w:val="center"/>
    </w:pPr>
    <w:r>
      <w:rPr>
        <w:noProof/>
        <w:lang w:eastAsia="sk-SK"/>
      </w:rPr>
      <w:drawing>
        <wp:anchor distT="0" distB="0" distL="114300" distR="114300" simplePos="0" relativeHeight="251659264" behindDoc="1" locked="0" layoutInCell="1" allowOverlap="1" wp14:anchorId="5EB865D0" wp14:editId="6D4AB2FE">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6326B401" wp14:editId="1AEEC0E6">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5ED4633A" wp14:editId="43B98383">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A94B16"/>
    <w:multiLevelType w:val="hybridMultilevel"/>
    <w:tmpl w:val="8132BF98"/>
    <w:lvl w:ilvl="0" w:tplc="AD540D6E">
      <w:start w:val="1"/>
      <w:numFmt w:val="decimal"/>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3"/>
  </w:num>
  <w:num w:numId="5">
    <w:abstractNumId w:val="19"/>
  </w:num>
  <w:num w:numId="6">
    <w:abstractNumId w:val="13"/>
  </w:num>
  <w:num w:numId="7">
    <w:abstractNumId w:val="6"/>
  </w:num>
  <w:num w:numId="8">
    <w:abstractNumId w:val="8"/>
  </w:num>
  <w:num w:numId="9">
    <w:abstractNumId w:val="1"/>
  </w:num>
  <w:num w:numId="10">
    <w:abstractNumId w:val="0"/>
  </w:num>
  <w:num w:numId="11">
    <w:abstractNumId w:val="16"/>
  </w:num>
  <w:num w:numId="12">
    <w:abstractNumId w:val="17"/>
  </w:num>
  <w:num w:numId="13">
    <w:abstractNumId w:val="20"/>
  </w:num>
  <w:num w:numId="14">
    <w:abstractNumId w:val="12"/>
  </w:num>
  <w:num w:numId="15">
    <w:abstractNumId w:val="14"/>
  </w:num>
  <w:num w:numId="16">
    <w:abstractNumId w:val="7"/>
  </w:num>
  <w:num w:numId="17">
    <w:abstractNumId w:val="18"/>
  </w:num>
  <w:num w:numId="18">
    <w:abstractNumId w:val="11"/>
  </w:num>
  <w:num w:numId="19">
    <w:abstractNumId w:val="10"/>
  </w:num>
  <w:num w:numId="20">
    <w:abstractNumId w:val="15"/>
  </w:num>
  <w:num w:numId="21">
    <w:abstractNumId w:val="4"/>
  </w:num>
  <w:numIdMacAtCleanup w:val="1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17937"/>
    <w:rsid w:val="000262E1"/>
    <w:rsid w:val="00027400"/>
    <w:rsid w:val="00031AB6"/>
    <w:rsid w:val="00032EAB"/>
    <w:rsid w:val="00033031"/>
    <w:rsid w:val="0003310C"/>
    <w:rsid w:val="000332F0"/>
    <w:rsid w:val="00033F84"/>
    <w:rsid w:val="0003655E"/>
    <w:rsid w:val="00037EBC"/>
    <w:rsid w:val="0004093B"/>
    <w:rsid w:val="00040A22"/>
    <w:rsid w:val="00050C4F"/>
    <w:rsid w:val="000511B2"/>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8016F"/>
    <w:rsid w:val="00082A2D"/>
    <w:rsid w:val="00086E7D"/>
    <w:rsid w:val="0008777E"/>
    <w:rsid w:val="00091EAB"/>
    <w:rsid w:val="00093E4B"/>
    <w:rsid w:val="000944CC"/>
    <w:rsid w:val="00094552"/>
    <w:rsid w:val="000956D6"/>
    <w:rsid w:val="00097647"/>
    <w:rsid w:val="000A060B"/>
    <w:rsid w:val="000A0912"/>
    <w:rsid w:val="000A09C2"/>
    <w:rsid w:val="000A0A9D"/>
    <w:rsid w:val="000A14D4"/>
    <w:rsid w:val="000A4564"/>
    <w:rsid w:val="000A74C2"/>
    <w:rsid w:val="000B046D"/>
    <w:rsid w:val="000B1A1F"/>
    <w:rsid w:val="000B1F02"/>
    <w:rsid w:val="000B38D8"/>
    <w:rsid w:val="000B5693"/>
    <w:rsid w:val="000B63F5"/>
    <w:rsid w:val="000B7F29"/>
    <w:rsid w:val="000C0810"/>
    <w:rsid w:val="000C159E"/>
    <w:rsid w:val="000C2E7F"/>
    <w:rsid w:val="000C67EC"/>
    <w:rsid w:val="000D10F0"/>
    <w:rsid w:val="000D28B0"/>
    <w:rsid w:val="000D2F30"/>
    <w:rsid w:val="000D5082"/>
    <w:rsid w:val="000E2F43"/>
    <w:rsid w:val="000E4737"/>
    <w:rsid w:val="000E47C9"/>
    <w:rsid w:val="000E70CF"/>
    <w:rsid w:val="000F1331"/>
    <w:rsid w:val="000F65E0"/>
    <w:rsid w:val="0010055B"/>
    <w:rsid w:val="00101BD6"/>
    <w:rsid w:val="001045B7"/>
    <w:rsid w:val="00105C82"/>
    <w:rsid w:val="00106511"/>
    <w:rsid w:val="00107DC2"/>
    <w:rsid w:val="00112804"/>
    <w:rsid w:val="00112DDE"/>
    <w:rsid w:val="0011326C"/>
    <w:rsid w:val="00115E1A"/>
    <w:rsid w:val="00116456"/>
    <w:rsid w:val="00120632"/>
    <w:rsid w:val="001206CD"/>
    <w:rsid w:val="00120768"/>
    <w:rsid w:val="00122F07"/>
    <w:rsid w:val="001266A0"/>
    <w:rsid w:val="0012785C"/>
    <w:rsid w:val="0013048D"/>
    <w:rsid w:val="0013059F"/>
    <w:rsid w:val="001325C0"/>
    <w:rsid w:val="0013534B"/>
    <w:rsid w:val="0013600D"/>
    <w:rsid w:val="00140F7A"/>
    <w:rsid w:val="0014117A"/>
    <w:rsid w:val="00142A25"/>
    <w:rsid w:val="00142B0E"/>
    <w:rsid w:val="00142FD9"/>
    <w:rsid w:val="00144AC5"/>
    <w:rsid w:val="001502C2"/>
    <w:rsid w:val="00150B3D"/>
    <w:rsid w:val="00152E2E"/>
    <w:rsid w:val="0015422F"/>
    <w:rsid w:val="001543EC"/>
    <w:rsid w:val="001548DC"/>
    <w:rsid w:val="00160EAF"/>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E10C6"/>
    <w:rsid w:val="001E2E8A"/>
    <w:rsid w:val="001E2EA9"/>
    <w:rsid w:val="001E5EC1"/>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4607A"/>
    <w:rsid w:val="00255E90"/>
    <w:rsid w:val="00255EF1"/>
    <w:rsid w:val="002573C6"/>
    <w:rsid w:val="00260B63"/>
    <w:rsid w:val="0026214A"/>
    <w:rsid w:val="0026608A"/>
    <w:rsid w:val="0026684D"/>
    <w:rsid w:val="00281453"/>
    <w:rsid w:val="00282597"/>
    <w:rsid w:val="00284E4C"/>
    <w:rsid w:val="0028704D"/>
    <w:rsid w:val="0029007A"/>
    <w:rsid w:val="00292048"/>
    <w:rsid w:val="002942EF"/>
    <w:rsid w:val="00295AC2"/>
    <w:rsid w:val="00296002"/>
    <w:rsid w:val="00297E2A"/>
    <w:rsid w:val="002A0F60"/>
    <w:rsid w:val="002A1D84"/>
    <w:rsid w:val="002A26AF"/>
    <w:rsid w:val="002A2BB6"/>
    <w:rsid w:val="002A5895"/>
    <w:rsid w:val="002B3A18"/>
    <w:rsid w:val="002B4BB6"/>
    <w:rsid w:val="002B5816"/>
    <w:rsid w:val="002B5AC2"/>
    <w:rsid w:val="002B5ACF"/>
    <w:rsid w:val="002B7238"/>
    <w:rsid w:val="002B7643"/>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551"/>
    <w:rsid w:val="00307EB6"/>
    <w:rsid w:val="003117F9"/>
    <w:rsid w:val="00320AB9"/>
    <w:rsid w:val="00322B2E"/>
    <w:rsid w:val="00324121"/>
    <w:rsid w:val="00325B0D"/>
    <w:rsid w:val="00325D99"/>
    <w:rsid w:val="003269E1"/>
    <w:rsid w:val="003272C6"/>
    <w:rsid w:val="003309C4"/>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26B2F"/>
    <w:rsid w:val="004303F6"/>
    <w:rsid w:val="00432F9A"/>
    <w:rsid w:val="004356DE"/>
    <w:rsid w:val="00437985"/>
    <w:rsid w:val="00440986"/>
    <w:rsid w:val="00440DA7"/>
    <w:rsid w:val="00442D84"/>
    <w:rsid w:val="00444FCC"/>
    <w:rsid w:val="0044548E"/>
    <w:rsid w:val="00445684"/>
    <w:rsid w:val="00445704"/>
    <w:rsid w:val="00447D47"/>
    <w:rsid w:val="0045064F"/>
    <w:rsid w:val="00450852"/>
    <w:rsid w:val="00451848"/>
    <w:rsid w:val="00453D48"/>
    <w:rsid w:val="00453E6F"/>
    <w:rsid w:val="00454BA6"/>
    <w:rsid w:val="00457071"/>
    <w:rsid w:val="00461E72"/>
    <w:rsid w:val="00467B03"/>
    <w:rsid w:val="00474921"/>
    <w:rsid w:val="00477243"/>
    <w:rsid w:val="00480D9F"/>
    <w:rsid w:val="00482034"/>
    <w:rsid w:val="00487E6A"/>
    <w:rsid w:val="0049086C"/>
    <w:rsid w:val="00490BF1"/>
    <w:rsid w:val="00492286"/>
    <w:rsid w:val="00492C48"/>
    <w:rsid w:val="00493914"/>
    <w:rsid w:val="00495768"/>
    <w:rsid w:val="0049731C"/>
    <w:rsid w:val="004A1D70"/>
    <w:rsid w:val="004A4CA1"/>
    <w:rsid w:val="004A53E5"/>
    <w:rsid w:val="004A5CEC"/>
    <w:rsid w:val="004A6CA0"/>
    <w:rsid w:val="004A7540"/>
    <w:rsid w:val="004B31A8"/>
    <w:rsid w:val="004B5519"/>
    <w:rsid w:val="004B5B76"/>
    <w:rsid w:val="004B6B6B"/>
    <w:rsid w:val="004B756D"/>
    <w:rsid w:val="004C301F"/>
    <w:rsid w:val="004C7B36"/>
    <w:rsid w:val="004D222E"/>
    <w:rsid w:val="004E0F21"/>
    <w:rsid w:val="004E27AC"/>
    <w:rsid w:val="004E30AB"/>
    <w:rsid w:val="004E399D"/>
    <w:rsid w:val="004E4012"/>
    <w:rsid w:val="004E4939"/>
    <w:rsid w:val="004E49EA"/>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377EF"/>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3843"/>
    <w:rsid w:val="00593E7D"/>
    <w:rsid w:val="00595B20"/>
    <w:rsid w:val="0059761F"/>
    <w:rsid w:val="005A2A5C"/>
    <w:rsid w:val="005A36D1"/>
    <w:rsid w:val="005A6282"/>
    <w:rsid w:val="005A63A9"/>
    <w:rsid w:val="005A6C30"/>
    <w:rsid w:val="005B1EA3"/>
    <w:rsid w:val="005B3219"/>
    <w:rsid w:val="005B6FB6"/>
    <w:rsid w:val="005B7014"/>
    <w:rsid w:val="005C0D61"/>
    <w:rsid w:val="005C1D17"/>
    <w:rsid w:val="005C1ED3"/>
    <w:rsid w:val="005C20B7"/>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2056"/>
    <w:rsid w:val="006051BA"/>
    <w:rsid w:val="0060567A"/>
    <w:rsid w:val="0060769B"/>
    <w:rsid w:val="00611A9C"/>
    <w:rsid w:val="00612B73"/>
    <w:rsid w:val="0061310C"/>
    <w:rsid w:val="0061449B"/>
    <w:rsid w:val="006272B6"/>
    <w:rsid w:val="0063004D"/>
    <w:rsid w:val="00630F0F"/>
    <w:rsid w:val="00630F27"/>
    <w:rsid w:val="00633BC1"/>
    <w:rsid w:val="0063565C"/>
    <w:rsid w:val="00636D65"/>
    <w:rsid w:val="00637D4D"/>
    <w:rsid w:val="00643048"/>
    <w:rsid w:val="0064304C"/>
    <w:rsid w:val="006436E8"/>
    <w:rsid w:val="0064427B"/>
    <w:rsid w:val="006447D5"/>
    <w:rsid w:val="0064554C"/>
    <w:rsid w:val="00652499"/>
    <w:rsid w:val="00652E07"/>
    <w:rsid w:val="0065431D"/>
    <w:rsid w:val="00655AD2"/>
    <w:rsid w:val="0065684A"/>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495"/>
    <w:rsid w:val="00683692"/>
    <w:rsid w:val="006841BB"/>
    <w:rsid w:val="006861D7"/>
    <w:rsid w:val="0068696A"/>
    <w:rsid w:val="00687E8C"/>
    <w:rsid w:val="00693D41"/>
    <w:rsid w:val="006964D9"/>
    <w:rsid w:val="006A2171"/>
    <w:rsid w:val="006A373F"/>
    <w:rsid w:val="006B000A"/>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C62BB"/>
    <w:rsid w:val="006D44E2"/>
    <w:rsid w:val="006D4951"/>
    <w:rsid w:val="006D4CDB"/>
    <w:rsid w:val="006E2422"/>
    <w:rsid w:val="006E67EF"/>
    <w:rsid w:val="006E7861"/>
    <w:rsid w:val="006F242F"/>
    <w:rsid w:val="006F283B"/>
    <w:rsid w:val="006F6E4B"/>
    <w:rsid w:val="006F757D"/>
    <w:rsid w:val="00706896"/>
    <w:rsid w:val="00707A13"/>
    <w:rsid w:val="00711E08"/>
    <w:rsid w:val="00712E10"/>
    <w:rsid w:val="007138C7"/>
    <w:rsid w:val="007143A1"/>
    <w:rsid w:val="00715F66"/>
    <w:rsid w:val="00720AA3"/>
    <w:rsid w:val="00720FFF"/>
    <w:rsid w:val="00730E46"/>
    <w:rsid w:val="0073295A"/>
    <w:rsid w:val="007341B1"/>
    <w:rsid w:val="00736B1F"/>
    <w:rsid w:val="00737FE6"/>
    <w:rsid w:val="007430B9"/>
    <w:rsid w:val="00746BA3"/>
    <w:rsid w:val="00747388"/>
    <w:rsid w:val="0074772B"/>
    <w:rsid w:val="00747775"/>
    <w:rsid w:val="0075185F"/>
    <w:rsid w:val="00751CB1"/>
    <w:rsid w:val="00755505"/>
    <w:rsid w:val="0076155E"/>
    <w:rsid w:val="007630CE"/>
    <w:rsid w:val="007631C6"/>
    <w:rsid w:val="00767508"/>
    <w:rsid w:val="00771679"/>
    <w:rsid w:val="00772974"/>
    <w:rsid w:val="007737E3"/>
    <w:rsid w:val="00775650"/>
    <w:rsid w:val="00776E20"/>
    <w:rsid w:val="00777769"/>
    <w:rsid w:val="007800FA"/>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6F49"/>
    <w:rsid w:val="007E7966"/>
    <w:rsid w:val="007E7DF9"/>
    <w:rsid w:val="007F1F08"/>
    <w:rsid w:val="007F3AD3"/>
    <w:rsid w:val="007F4600"/>
    <w:rsid w:val="007F736B"/>
    <w:rsid w:val="007F7E5D"/>
    <w:rsid w:val="00804847"/>
    <w:rsid w:val="00805D7F"/>
    <w:rsid w:val="00813DF8"/>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4EDF"/>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4A3B"/>
    <w:rsid w:val="008C045A"/>
    <w:rsid w:val="008C062F"/>
    <w:rsid w:val="008C1195"/>
    <w:rsid w:val="008C2626"/>
    <w:rsid w:val="008C3460"/>
    <w:rsid w:val="008C3491"/>
    <w:rsid w:val="008C6419"/>
    <w:rsid w:val="008C6B52"/>
    <w:rsid w:val="008D09BD"/>
    <w:rsid w:val="008D1804"/>
    <w:rsid w:val="008D1B96"/>
    <w:rsid w:val="008D1ED0"/>
    <w:rsid w:val="008D2056"/>
    <w:rsid w:val="008D2C23"/>
    <w:rsid w:val="008D41D9"/>
    <w:rsid w:val="008D6238"/>
    <w:rsid w:val="008D64DE"/>
    <w:rsid w:val="008D71E2"/>
    <w:rsid w:val="008E0299"/>
    <w:rsid w:val="008E0E6B"/>
    <w:rsid w:val="008E2F98"/>
    <w:rsid w:val="008E5D06"/>
    <w:rsid w:val="008E6C4B"/>
    <w:rsid w:val="008F083F"/>
    <w:rsid w:val="008F1182"/>
    <w:rsid w:val="008F1E25"/>
    <w:rsid w:val="008F2B0E"/>
    <w:rsid w:val="008F2CA3"/>
    <w:rsid w:val="0090198D"/>
    <w:rsid w:val="009100F3"/>
    <w:rsid w:val="0091251D"/>
    <w:rsid w:val="009128B9"/>
    <w:rsid w:val="00912DE3"/>
    <w:rsid w:val="00916792"/>
    <w:rsid w:val="00917104"/>
    <w:rsid w:val="009178C1"/>
    <w:rsid w:val="00923003"/>
    <w:rsid w:val="0092390D"/>
    <w:rsid w:val="00926723"/>
    <w:rsid w:val="00926EB1"/>
    <w:rsid w:val="00927022"/>
    <w:rsid w:val="009307A7"/>
    <w:rsid w:val="00930A61"/>
    <w:rsid w:val="00930DED"/>
    <w:rsid w:val="00935F4C"/>
    <w:rsid w:val="00935F63"/>
    <w:rsid w:val="00936719"/>
    <w:rsid w:val="00937038"/>
    <w:rsid w:val="009378EE"/>
    <w:rsid w:val="00937B78"/>
    <w:rsid w:val="009409BA"/>
    <w:rsid w:val="0094139B"/>
    <w:rsid w:val="00941EB9"/>
    <w:rsid w:val="009436F8"/>
    <w:rsid w:val="00944461"/>
    <w:rsid w:val="0094486C"/>
    <w:rsid w:val="009472B3"/>
    <w:rsid w:val="009539D4"/>
    <w:rsid w:val="00953BEB"/>
    <w:rsid w:val="009577D1"/>
    <w:rsid w:val="00960C9C"/>
    <w:rsid w:val="00961D26"/>
    <w:rsid w:val="009620CE"/>
    <w:rsid w:val="009622C6"/>
    <w:rsid w:val="009626CF"/>
    <w:rsid w:val="00963727"/>
    <w:rsid w:val="00964622"/>
    <w:rsid w:val="0096512C"/>
    <w:rsid w:val="0096686B"/>
    <w:rsid w:val="00970D3A"/>
    <w:rsid w:val="00971CDB"/>
    <w:rsid w:val="00973C38"/>
    <w:rsid w:val="00974DED"/>
    <w:rsid w:val="00980F45"/>
    <w:rsid w:val="00981C3B"/>
    <w:rsid w:val="009838AC"/>
    <w:rsid w:val="00984EAB"/>
    <w:rsid w:val="00985A87"/>
    <w:rsid w:val="00987448"/>
    <w:rsid w:val="0099218D"/>
    <w:rsid w:val="00992DC2"/>
    <w:rsid w:val="00997686"/>
    <w:rsid w:val="009A31D1"/>
    <w:rsid w:val="009A41D7"/>
    <w:rsid w:val="009A4784"/>
    <w:rsid w:val="009A5968"/>
    <w:rsid w:val="009A74D4"/>
    <w:rsid w:val="009A7877"/>
    <w:rsid w:val="009B0181"/>
    <w:rsid w:val="009B0C39"/>
    <w:rsid w:val="009B2273"/>
    <w:rsid w:val="009B3050"/>
    <w:rsid w:val="009B348E"/>
    <w:rsid w:val="009B48AD"/>
    <w:rsid w:val="009B667E"/>
    <w:rsid w:val="009B6D83"/>
    <w:rsid w:val="009C36D5"/>
    <w:rsid w:val="009C4230"/>
    <w:rsid w:val="009C4807"/>
    <w:rsid w:val="009D0F33"/>
    <w:rsid w:val="009D1264"/>
    <w:rsid w:val="009D3E20"/>
    <w:rsid w:val="009D7170"/>
    <w:rsid w:val="009E24B0"/>
    <w:rsid w:val="009E454B"/>
    <w:rsid w:val="009E456C"/>
    <w:rsid w:val="009F3216"/>
    <w:rsid w:val="009F49A6"/>
    <w:rsid w:val="009F522C"/>
    <w:rsid w:val="009F5DD9"/>
    <w:rsid w:val="00A00FB7"/>
    <w:rsid w:val="00A0584B"/>
    <w:rsid w:val="00A102FA"/>
    <w:rsid w:val="00A108F0"/>
    <w:rsid w:val="00A11F1E"/>
    <w:rsid w:val="00A13D95"/>
    <w:rsid w:val="00A1544E"/>
    <w:rsid w:val="00A16AA6"/>
    <w:rsid w:val="00A1718E"/>
    <w:rsid w:val="00A24AAB"/>
    <w:rsid w:val="00A2531D"/>
    <w:rsid w:val="00A255C3"/>
    <w:rsid w:val="00A26041"/>
    <w:rsid w:val="00A2679A"/>
    <w:rsid w:val="00A269B1"/>
    <w:rsid w:val="00A310FE"/>
    <w:rsid w:val="00A320B8"/>
    <w:rsid w:val="00A32F68"/>
    <w:rsid w:val="00A33722"/>
    <w:rsid w:val="00A35ACA"/>
    <w:rsid w:val="00A40C38"/>
    <w:rsid w:val="00A42AEB"/>
    <w:rsid w:val="00A43D0B"/>
    <w:rsid w:val="00A44DAE"/>
    <w:rsid w:val="00A456CB"/>
    <w:rsid w:val="00A46BE2"/>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2805"/>
    <w:rsid w:val="00A83F0B"/>
    <w:rsid w:val="00A8557A"/>
    <w:rsid w:val="00A86CE3"/>
    <w:rsid w:val="00A919DD"/>
    <w:rsid w:val="00A94048"/>
    <w:rsid w:val="00AA17D5"/>
    <w:rsid w:val="00AA394E"/>
    <w:rsid w:val="00AA489C"/>
    <w:rsid w:val="00AA5F92"/>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1E5C"/>
    <w:rsid w:val="00AE20AD"/>
    <w:rsid w:val="00AE21EC"/>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53C5"/>
    <w:rsid w:val="00B27BF9"/>
    <w:rsid w:val="00B30383"/>
    <w:rsid w:val="00B306F5"/>
    <w:rsid w:val="00B308AE"/>
    <w:rsid w:val="00B3161E"/>
    <w:rsid w:val="00B31F1B"/>
    <w:rsid w:val="00B32F09"/>
    <w:rsid w:val="00B34267"/>
    <w:rsid w:val="00B342A2"/>
    <w:rsid w:val="00B34614"/>
    <w:rsid w:val="00B34901"/>
    <w:rsid w:val="00B351B9"/>
    <w:rsid w:val="00B362C8"/>
    <w:rsid w:val="00B364FC"/>
    <w:rsid w:val="00B36B90"/>
    <w:rsid w:val="00B40366"/>
    <w:rsid w:val="00B41680"/>
    <w:rsid w:val="00B43985"/>
    <w:rsid w:val="00B43EB2"/>
    <w:rsid w:val="00B444EF"/>
    <w:rsid w:val="00B455BE"/>
    <w:rsid w:val="00B4686F"/>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58EB"/>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C70FF"/>
    <w:rsid w:val="00BD065A"/>
    <w:rsid w:val="00BD3358"/>
    <w:rsid w:val="00BD3D20"/>
    <w:rsid w:val="00BD4DA0"/>
    <w:rsid w:val="00BD79FE"/>
    <w:rsid w:val="00BD7AE2"/>
    <w:rsid w:val="00BE16B3"/>
    <w:rsid w:val="00BE2F8F"/>
    <w:rsid w:val="00BE3240"/>
    <w:rsid w:val="00BE3E03"/>
    <w:rsid w:val="00BE48D8"/>
    <w:rsid w:val="00BE6A42"/>
    <w:rsid w:val="00BE6B85"/>
    <w:rsid w:val="00BE794F"/>
    <w:rsid w:val="00BF0A6C"/>
    <w:rsid w:val="00BF0B09"/>
    <w:rsid w:val="00BF20E1"/>
    <w:rsid w:val="00BF2875"/>
    <w:rsid w:val="00BF2E61"/>
    <w:rsid w:val="00BF4189"/>
    <w:rsid w:val="00BF5E7E"/>
    <w:rsid w:val="00C0025E"/>
    <w:rsid w:val="00C007D8"/>
    <w:rsid w:val="00C04E36"/>
    <w:rsid w:val="00C070C0"/>
    <w:rsid w:val="00C13983"/>
    <w:rsid w:val="00C22A3A"/>
    <w:rsid w:val="00C22E7B"/>
    <w:rsid w:val="00C2398C"/>
    <w:rsid w:val="00C24677"/>
    <w:rsid w:val="00C25047"/>
    <w:rsid w:val="00C26EA3"/>
    <w:rsid w:val="00C277CE"/>
    <w:rsid w:val="00C3135D"/>
    <w:rsid w:val="00C31AB1"/>
    <w:rsid w:val="00C31C7E"/>
    <w:rsid w:val="00C31E4F"/>
    <w:rsid w:val="00C3221B"/>
    <w:rsid w:val="00C32A36"/>
    <w:rsid w:val="00C35A78"/>
    <w:rsid w:val="00C40764"/>
    <w:rsid w:val="00C43934"/>
    <w:rsid w:val="00C43A1A"/>
    <w:rsid w:val="00C475EF"/>
    <w:rsid w:val="00C54052"/>
    <w:rsid w:val="00C57F12"/>
    <w:rsid w:val="00C602A6"/>
    <w:rsid w:val="00C61841"/>
    <w:rsid w:val="00C62F6F"/>
    <w:rsid w:val="00C6568E"/>
    <w:rsid w:val="00C6785F"/>
    <w:rsid w:val="00C67A24"/>
    <w:rsid w:val="00C70425"/>
    <w:rsid w:val="00C70796"/>
    <w:rsid w:val="00C7089B"/>
    <w:rsid w:val="00C70E5C"/>
    <w:rsid w:val="00C70EC8"/>
    <w:rsid w:val="00C72BBA"/>
    <w:rsid w:val="00C72CF8"/>
    <w:rsid w:val="00C76B16"/>
    <w:rsid w:val="00C7787D"/>
    <w:rsid w:val="00C80ABF"/>
    <w:rsid w:val="00C80F70"/>
    <w:rsid w:val="00C82482"/>
    <w:rsid w:val="00C83F7F"/>
    <w:rsid w:val="00C9162D"/>
    <w:rsid w:val="00C92010"/>
    <w:rsid w:val="00C95BC8"/>
    <w:rsid w:val="00CA13F3"/>
    <w:rsid w:val="00CA3E6E"/>
    <w:rsid w:val="00CA5E38"/>
    <w:rsid w:val="00CA69D7"/>
    <w:rsid w:val="00CA6BB8"/>
    <w:rsid w:val="00CB2856"/>
    <w:rsid w:val="00CB38E8"/>
    <w:rsid w:val="00CB6893"/>
    <w:rsid w:val="00CC0292"/>
    <w:rsid w:val="00CC1B40"/>
    <w:rsid w:val="00CC24BF"/>
    <w:rsid w:val="00CC2F1B"/>
    <w:rsid w:val="00CC4305"/>
    <w:rsid w:val="00CC4336"/>
    <w:rsid w:val="00CC7D8A"/>
    <w:rsid w:val="00CD49A2"/>
    <w:rsid w:val="00CD4AC2"/>
    <w:rsid w:val="00CD5D6A"/>
    <w:rsid w:val="00CD68B2"/>
    <w:rsid w:val="00CE1E36"/>
    <w:rsid w:val="00CE2835"/>
    <w:rsid w:val="00CE31B0"/>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6D"/>
    <w:rsid w:val="00D8637B"/>
    <w:rsid w:val="00D867A0"/>
    <w:rsid w:val="00D8753A"/>
    <w:rsid w:val="00D92560"/>
    <w:rsid w:val="00D92F21"/>
    <w:rsid w:val="00D95960"/>
    <w:rsid w:val="00D9600E"/>
    <w:rsid w:val="00D96B8F"/>
    <w:rsid w:val="00D96F1C"/>
    <w:rsid w:val="00DA1A1C"/>
    <w:rsid w:val="00DA1F04"/>
    <w:rsid w:val="00DA2495"/>
    <w:rsid w:val="00DA2B07"/>
    <w:rsid w:val="00DA2D25"/>
    <w:rsid w:val="00DA64A0"/>
    <w:rsid w:val="00DA73D0"/>
    <w:rsid w:val="00DB0A22"/>
    <w:rsid w:val="00DB24DE"/>
    <w:rsid w:val="00DB363E"/>
    <w:rsid w:val="00DB3E61"/>
    <w:rsid w:val="00DC153C"/>
    <w:rsid w:val="00DC55F4"/>
    <w:rsid w:val="00DC703D"/>
    <w:rsid w:val="00DC7682"/>
    <w:rsid w:val="00DD22D0"/>
    <w:rsid w:val="00DD7D77"/>
    <w:rsid w:val="00DE21E1"/>
    <w:rsid w:val="00DE6A69"/>
    <w:rsid w:val="00DE6DFB"/>
    <w:rsid w:val="00DF1CA4"/>
    <w:rsid w:val="00DF3548"/>
    <w:rsid w:val="00DF502E"/>
    <w:rsid w:val="00DF5B18"/>
    <w:rsid w:val="00DF5BD9"/>
    <w:rsid w:val="00DF6D25"/>
    <w:rsid w:val="00E02BE7"/>
    <w:rsid w:val="00E03734"/>
    <w:rsid w:val="00E05F86"/>
    <w:rsid w:val="00E0681E"/>
    <w:rsid w:val="00E10188"/>
    <w:rsid w:val="00E11676"/>
    <w:rsid w:val="00E12F9F"/>
    <w:rsid w:val="00E165C3"/>
    <w:rsid w:val="00E22709"/>
    <w:rsid w:val="00E24DEC"/>
    <w:rsid w:val="00E24E29"/>
    <w:rsid w:val="00E3096A"/>
    <w:rsid w:val="00E325F9"/>
    <w:rsid w:val="00E32869"/>
    <w:rsid w:val="00E333D3"/>
    <w:rsid w:val="00E34B56"/>
    <w:rsid w:val="00E34ED0"/>
    <w:rsid w:val="00E425C3"/>
    <w:rsid w:val="00E462FC"/>
    <w:rsid w:val="00E47D7E"/>
    <w:rsid w:val="00E503A9"/>
    <w:rsid w:val="00E50F05"/>
    <w:rsid w:val="00E55894"/>
    <w:rsid w:val="00E604BB"/>
    <w:rsid w:val="00E606BF"/>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4766"/>
    <w:rsid w:val="00EB553D"/>
    <w:rsid w:val="00EB6D7B"/>
    <w:rsid w:val="00EC54DD"/>
    <w:rsid w:val="00EC75FC"/>
    <w:rsid w:val="00ED180B"/>
    <w:rsid w:val="00ED2578"/>
    <w:rsid w:val="00ED540E"/>
    <w:rsid w:val="00ED57D4"/>
    <w:rsid w:val="00EE0B48"/>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56ABC"/>
    <w:rsid w:val="00F65BCD"/>
    <w:rsid w:val="00F73B4C"/>
    <w:rsid w:val="00F74F29"/>
    <w:rsid w:val="00F8050E"/>
    <w:rsid w:val="00F877EA"/>
    <w:rsid w:val="00F93FD7"/>
    <w:rsid w:val="00F9493A"/>
    <w:rsid w:val="00F94C37"/>
    <w:rsid w:val="00F95950"/>
    <w:rsid w:val="00F96569"/>
    <w:rsid w:val="00FA0D53"/>
    <w:rsid w:val="00FA3E0C"/>
    <w:rsid w:val="00FA416E"/>
    <w:rsid w:val="00FA447C"/>
    <w:rsid w:val="00FA7247"/>
    <w:rsid w:val="00FA771E"/>
    <w:rsid w:val="00FB1F26"/>
    <w:rsid w:val="00FB2443"/>
    <w:rsid w:val="00FB3AAC"/>
    <w:rsid w:val="00FB4857"/>
    <w:rsid w:val="00FB5AD5"/>
    <w:rsid w:val="00FC2210"/>
    <w:rsid w:val="00FC4B51"/>
    <w:rsid w:val="00FC6224"/>
    <w:rsid w:val="00FC6EA7"/>
    <w:rsid w:val="00FD6B82"/>
    <w:rsid w:val="00FD7CDB"/>
    <w:rsid w:val="00FE0B3F"/>
    <w:rsid w:val="00FE39CE"/>
    <w:rsid w:val="00FE3AF7"/>
    <w:rsid w:val="00FE4747"/>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9745"/>
    <o:shapelayout v:ext="edit">
      <o:idmap v:ext="edit" data="1"/>
    </o:shapelayout>
  </w:shapeDefaults>
  <w:decimalSymbol w:val=","/>
  <w:listSeparator w:val=";"/>
  <w14:docId w14:val="7D6DE3EB"/>
  <w15:docId w15:val="{2DC1DEEC-7A64-4EFE-8F15-1F36F235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Car,Cha"/>
    <w:basedOn w:val="Normlny"/>
    <w:link w:val="TextpoznmkypodiarouChar"/>
    <w:uiPriority w:val="99"/>
    <w:qFormat/>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PGI Fußnote Ziffer,Footnote reference number,Times 10 Point,Exposant 3 Point,Ref,de nota al pie,note TESI,SUPERS,EN Footnote text,EN Footnote Reference,Voetnootverwijzing,Footnote number,fr,o,FR,FR1"/>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4518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18640">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280529628">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easpi.sk/products/lawText/1/67706/1/ASPI%253A/455/1991%20Zb."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137C3-1BB4-4D6D-9CE8-C5C84FB78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22</Pages>
  <Words>9182</Words>
  <Characters>52342</Characters>
  <Application>Microsoft Office Word</Application>
  <DocSecurity>0</DocSecurity>
  <Lines>436</Lines>
  <Paragraphs>122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32</cp:revision>
  <cp:lastPrinted>2020-10-15T10:17:00Z</cp:lastPrinted>
  <dcterms:created xsi:type="dcterms:W3CDTF">2019-05-23T09:06:00Z</dcterms:created>
  <dcterms:modified xsi:type="dcterms:W3CDTF">2022-05-25T07:26:00Z</dcterms:modified>
</cp:coreProperties>
</file>